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0A5AB5" w14:textId="77777777" w:rsidR="00C92AEC" w:rsidRPr="00D618BD" w:rsidRDefault="00C92AEC" w:rsidP="00C92AEC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D618BD">
        <w:rPr>
          <w:b/>
        </w:rPr>
        <w:t>“УТВЕРЖДАЮ”</w:t>
      </w:r>
    </w:p>
    <w:p w14:paraId="174693D8" w14:textId="77777777" w:rsidR="00C92AEC" w:rsidRPr="00E8100D" w:rsidRDefault="00C92AEC" w:rsidP="00C92AEC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Первый заместитель директора-</w:t>
      </w:r>
    </w:p>
    <w:p w14:paraId="09A280E4" w14:textId="77777777" w:rsidR="00C92AEC" w:rsidRDefault="00C92AEC" w:rsidP="00C92AEC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главный инженер филиала </w:t>
      </w:r>
    </w:p>
    <w:p w14:paraId="3A375FE1" w14:textId="77777777" w:rsidR="00C92AEC" w:rsidRPr="00E8100D" w:rsidRDefault="00C92AEC" w:rsidP="00C92AEC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ПАО “Россети </w:t>
      </w:r>
      <w:r w:rsidRPr="00E8100D">
        <w:rPr>
          <w:sz w:val="26"/>
          <w:szCs w:val="26"/>
        </w:rPr>
        <w:t>Центр”–“Белгородэнерго</w:t>
      </w:r>
      <w:r w:rsidRPr="00543F2A">
        <w:rPr>
          <w:sz w:val="26"/>
          <w:szCs w:val="26"/>
        </w:rPr>
        <w:t>”</w:t>
      </w:r>
      <w:r w:rsidRPr="00E8100D">
        <w:rPr>
          <w:sz w:val="26"/>
          <w:szCs w:val="26"/>
        </w:rPr>
        <w:t xml:space="preserve"> </w:t>
      </w:r>
    </w:p>
    <w:p w14:paraId="7966054A" w14:textId="77777777" w:rsidR="00C92AEC" w:rsidRPr="00E8100D" w:rsidRDefault="00C92AEC" w:rsidP="00C92AEC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8100D">
        <w:rPr>
          <w:sz w:val="26"/>
          <w:szCs w:val="26"/>
        </w:rPr>
        <w:t xml:space="preserve">                                                                                           </w:t>
      </w:r>
      <w:r>
        <w:rPr>
          <w:sz w:val="26"/>
          <w:szCs w:val="26"/>
        </w:rPr>
        <w:t xml:space="preserve">                            Решетников С.А.</w:t>
      </w:r>
    </w:p>
    <w:p w14:paraId="3D709F13" w14:textId="178A0CBB" w:rsidR="00D25304" w:rsidRDefault="00D25304" w:rsidP="00D25304">
      <w:r>
        <w:rPr>
          <w:sz w:val="26"/>
          <w:szCs w:val="26"/>
        </w:rPr>
        <w:t xml:space="preserve">                                                                                </w:t>
      </w:r>
      <w:r>
        <w:rPr>
          <w:sz w:val="26"/>
          <w:szCs w:val="26"/>
        </w:rPr>
        <w:tab/>
        <w:t xml:space="preserve">    </w:t>
      </w:r>
      <w:bookmarkStart w:id="0" w:name="_GoBack"/>
      <w:bookmarkEnd w:id="0"/>
      <w:r>
        <w:rPr>
          <w:sz w:val="26"/>
          <w:szCs w:val="26"/>
        </w:rPr>
        <w:t xml:space="preserve"> “__</w:t>
      </w:r>
      <w:r>
        <w:rPr>
          <w:sz w:val="26"/>
          <w:szCs w:val="26"/>
          <w:u w:val="single"/>
        </w:rPr>
        <w:t>20</w:t>
      </w:r>
      <w:r>
        <w:rPr>
          <w:sz w:val="26"/>
          <w:szCs w:val="26"/>
        </w:rPr>
        <w:t>__”_________</w:t>
      </w:r>
      <w:r>
        <w:rPr>
          <w:sz w:val="26"/>
          <w:szCs w:val="26"/>
          <w:u w:val="single"/>
        </w:rPr>
        <w:t>10</w:t>
      </w:r>
      <w:r>
        <w:rPr>
          <w:sz w:val="26"/>
          <w:szCs w:val="26"/>
        </w:rPr>
        <w:t>____ 2022 г</w:t>
      </w:r>
      <w:r>
        <w:t>.</w:t>
      </w:r>
    </w:p>
    <w:p w14:paraId="6E4E1F72" w14:textId="1EA1A42C" w:rsidR="00963CB3" w:rsidRDefault="00963CB3" w:rsidP="00BC58B3">
      <w:pPr>
        <w:pStyle w:val="2"/>
        <w:numPr>
          <w:ilvl w:val="0"/>
          <w:numId w:val="0"/>
        </w:numPr>
        <w:rPr>
          <w:sz w:val="24"/>
          <w:szCs w:val="24"/>
        </w:rPr>
      </w:pPr>
    </w:p>
    <w:p w14:paraId="3A23DF50" w14:textId="0D3AC3CD" w:rsidR="00787F96" w:rsidRDefault="00787F96" w:rsidP="00787F96"/>
    <w:p w14:paraId="22764ABE" w14:textId="77777777" w:rsidR="00787F96" w:rsidRPr="00787F96" w:rsidRDefault="00787F96" w:rsidP="00787F96"/>
    <w:p w14:paraId="6FCEC7EE" w14:textId="77777777" w:rsidR="00C42EEA" w:rsidRPr="007C2EDD" w:rsidRDefault="00C42EEA" w:rsidP="00C42EEA">
      <w:pPr>
        <w:rPr>
          <w:sz w:val="24"/>
          <w:szCs w:val="24"/>
        </w:rPr>
      </w:pPr>
    </w:p>
    <w:p w14:paraId="0897E0E7" w14:textId="77777777" w:rsidR="004F6968" w:rsidRPr="007C2EDD" w:rsidRDefault="008D35FD" w:rsidP="00BC58B3">
      <w:pPr>
        <w:pStyle w:val="2"/>
        <w:numPr>
          <w:ilvl w:val="0"/>
          <w:numId w:val="0"/>
          <w:ins w:id="1" w:author="Kozlov_E" w:date="2005-05-24T16:56:00Z"/>
        </w:numPr>
        <w:rPr>
          <w:sz w:val="24"/>
          <w:szCs w:val="24"/>
        </w:rPr>
      </w:pPr>
      <w:r w:rsidRPr="007C2EDD">
        <w:rPr>
          <w:sz w:val="24"/>
          <w:szCs w:val="24"/>
        </w:rPr>
        <w:t>ТЕХНИЧЕСКОЕ ЗАДАНИЕ</w:t>
      </w:r>
    </w:p>
    <w:p w14:paraId="1765337A" w14:textId="6488F23B" w:rsidR="00F64415" w:rsidRPr="007C2EDD" w:rsidRDefault="00673641" w:rsidP="00BC58B3">
      <w:pPr>
        <w:ind w:firstLine="0"/>
        <w:jc w:val="center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t>н</w:t>
      </w:r>
      <w:r w:rsidR="00045CC0" w:rsidRPr="007C2EDD">
        <w:rPr>
          <w:b/>
          <w:sz w:val="24"/>
          <w:szCs w:val="24"/>
        </w:rPr>
        <w:t>а поставку</w:t>
      </w:r>
      <w:r w:rsidR="00537902" w:rsidRPr="007C2EDD">
        <w:rPr>
          <w:b/>
          <w:sz w:val="24"/>
          <w:szCs w:val="24"/>
        </w:rPr>
        <w:t xml:space="preserve"> </w:t>
      </w:r>
      <w:r w:rsidR="00151A21" w:rsidRPr="007C2EDD">
        <w:rPr>
          <w:b/>
          <w:sz w:val="24"/>
          <w:szCs w:val="24"/>
        </w:rPr>
        <w:t>светильников</w:t>
      </w:r>
    </w:p>
    <w:p w14:paraId="0897E0E8" w14:textId="6B9A0DEA" w:rsidR="004F6968" w:rsidRPr="007C2EDD" w:rsidRDefault="009C0389" w:rsidP="00BC58B3">
      <w:pPr>
        <w:ind w:firstLine="0"/>
        <w:jc w:val="center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t xml:space="preserve">Лот № </w:t>
      </w:r>
      <w:r w:rsidR="00151A21" w:rsidRPr="007C2EDD">
        <w:rPr>
          <w:b/>
          <w:sz w:val="24"/>
          <w:szCs w:val="24"/>
        </w:rPr>
        <w:t>207B</w:t>
      </w:r>
    </w:p>
    <w:p w14:paraId="0897E0EA" w14:textId="77777777" w:rsidR="000961A3" w:rsidRPr="007C2EDD" w:rsidRDefault="000961A3" w:rsidP="00BC58B3">
      <w:pPr>
        <w:pStyle w:val="ae"/>
        <w:spacing w:line="276" w:lineRule="auto"/>
        <w:ind w:hanging="11"/>
        <w:rPr>
          <w:b/>
          <w:sz w:val="24"/>
          <w:szCs w:val="24"/>
        </w:rPr>
      </w:pPr>
    </w:p>
    <w:p w14:paraId="4ADBE1D9" w14:textId="77777777" w:rsidR="00F41A8E" w:rsidRPr="007C2EDD" w:rsidRDefault="00F41A8E" w:rsidP="006A7F16">
      <w:pPr>
        <w:pStyle w:val="ae"/>
        <w:numPr>
          <w:ilvl w:val="0"/>
          <w:numId w:val="6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>Общая часть.</w:t>
      </w:r>
    </w:p>
    <w:p w14:paraId="7EA20D90" w14:textId="1E5B33DD" w:rsidR="007F7533" w:rsidRPr="007C2EDD" w:rsidRDefault="007F7533" w:rsidP="007F7533">
      <w:pPr>
        <w:pStyle w:val="-2"/>
        <w:numPr>
          <w:ilvl w:val="1"/>
          <w:numId w:val="6"/>
        </w:numPr>
        <w:ind w:left="0" w:firstLine="0"/>
      </w:pPr>
      <w:r w:rsidRPr="007C2EDD">
        <w:t>Филиал ПАО «</w:t>
      </w:r>
      <w:r w:rsidR="00460B00">
        <w:t>Россети</w:t>
      </w:r>
      <w:r w:rsidRPr="007C2EDD">
        <w:t xml:space="preserve"> Центр»-«Белгородэнерго» производит закупку </w:t>
      </w:r>
      <w:r w:rsidR="000E59DB" w:rsidRPr="007C2EDD">
        <w:t>для нужд производственной деятельности.</w:t>
      </w:r>
    </w:p>
    <w:p w14:paraId="29EF5BD4" w14:textId="77777777" w:rsidR="007F7533" w:rsidRPr="007C2EDD" w:rsidRDefault="007F7533" w:rsidP="007F7533">
      <w:pPr>
        <w:pStyle w:val="-2"/>
        <w:numPr>
          <w:ilvl w:val="1"/>
          <w:numId w:val="6"/>
        </w:numPr>
        <w:ind w:left="0" w:firstLine="0"/>
      </w:pPr>
      <w:r w:rsidRPr="007C2EDD">
        <w:t>Наименование и количество поставляемой продукции указано в Приложении 1.</w:t>
      </w:r>
    </w:p>
    <w:p w14:paraId="3265ED01" w14:textId="0FC2C583" w:rsidR="00CF3CAB" w:rsidRPr="007C2EDD" w:rsidRDefault="00CF3CAB" w:rsidP="00E957B8">
      <w:pPr>
        <w:pStyle w:val="-2"/>
        <w:numPr>
          <w:ilvl w:val="1"/>
          <w:numId w:val="6"/>
        </w:numPr>
        <w:ind w:left="0" w:firstLine="0"/>
      </w:pPr>
      <w:r w:rsidRPr="007C2EDD">
        <w:t xml:space="preserve">Адрес поставки - г. Белгород, 5-й Заводской переулок, д.17. Срок поставки – </w:t>
      </w:r>
      <w:r w:rsidR="00E957B8" w:rsidRPr="007C2EDD">
        <w:t>с момента заключения договора до 3</w:t>
      </w:r>
      <w:r w:rsidR="00B518AF">
        <w:t>0</w:t>
      </w:r>
      <w:r w:rsidR="00E957B8" w:rsidRPr="007C2EDD">
        <w:t>.1</w:t>
      </w:r>
      <w:r w:rsidR="00B518AF">
        <w:t>1</w:t>
      </w:r>
      <w:r w:rsidR="00E957B8" w:rsidRPr="007C2EDD">
        <w:t>.202</w:t>
      </w:r>
      <w:r w:rsidR="00970113">
        <w:t>3</w:t>
      </w:r>
      <w:r w:rsidR="00E957B8" w:rsidRPr="007C2EDD">
        <w:t xml:space="preserve">г. по отдельным заявкам заказчика. Срок выполнения каждой заявки – </w:t>
      </w:r>
      <w:r w:rsidR="00787F96">
        <w:t>2</w:t>
      </w:r>
      <w:r w:rsidR="00460B00">
        <w:t>0</w:t>
      </w:r>
      <w:r w:rsidR="00E957B8" w:rsidRPr="007C2EDD">
        <w:t xml:space="preserve"> календарных дней.</w:t>
      </w:r>
    </w:p>
    <w:p w14:paraId="035723C3" w14:textId="77777777" w:rsidR="007F7533" w:rsidRPr="007C2EDD" w:rsidRDefault="007F7533" w:rsidP="007F7533">
      <w:pPr>
        <w:rPr>
          <w:sz w:val="24"/>
          <w:szCs w:val="24"/>
        </w:rPr>
      </w:pPr>
    </w:p>
    <w:p w14:paraId="0897E0EB" w14:textId="77777777" w:rsidR="00612811" w:rsidRPr="007C2EDD" w:rsidRDefault="006128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 xml:space="preserve">Технические требования к </w:t>
      </w:r>
      <w:r w:rsidR="000D4FD2" w:rsidRPr="007C2EDD">
        <w:rPr>
          <w:b/>
          <w:bCs/>
          <w:sz w:val="24"/>
          <w:szCs w:val="24"/>
        </w:rPr>
        <w:t>продукции</w:t>
      </w:r>
      <w:r w:rsidRPr="007C2EDD">
        <w:rPr>
          <w:b/>
          <w:bCs/>
          <w:sz w:val="24"/>
          <w:szCs w:val="24"/>
        </w:rPr>
        <w:t>.</w:t>
      </w:r>
    </w:p>
    <w:p w14:paraId="45493D82" w14:textId="47A4351F" w:rsidR="007C7C90" w:rsidRPr="007C2EDD" w:rsidRDefault="007F7533" w:rsidP="007F7533">
      <w:pPr>
        <w:pStyle w:val="-2"/>
        <w:numPr>
          <w:ilvl w:val="1"/>
          <w:numId w:val="6"/>
        </w:numPr>
        <w:ind w:left="0" w:firstLine="0"/>
      </w:pPr>
      <w:r w:rsidRPr="007C2EDD">
        <w:t xml:space="preserve">Технические требования и характеристики должны соответствовать параметрам и быть не </w:t>
      </w:r>
      <w:r w:rsidR="004E636C" w:rsidRPr="007C2EDD">
        <w:t>хуже</w:t>
      </w:r>
      <w:r w:rsidRPr="007C2EDD">
        <w:t xml:space="preserve"> значений, приведенных в Приложении 2.</w:t>
      </w:r>
    </w:p>
    <w:p w14:paraId="532557E6" w14:textId="77777777" w:rsidR="007F7533" w:rsidRPr="007C2EDD" w:rsidRDefault="007F7533" w:rsidP="007F7533">
      <w:pPr>
        <w:pStyle w:val="-2"/>
        <w:ind w:left="0" w:firstLine="0"/>
      </w:pPr>
    </w:p>
    <w:p w14:paraId="0897E128" w14:textId="77777777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 xml:space="preserve">Общие требования. </w:t>
      </w:r>
    </w:p>
    <w:p w14:paraId="0897E129" w14:textId="32153A27" w:rsidR="00C85B11" w:rsidRPr="007C2EDD" w:rsidRDefault="00C85B11" w:rsidP="006A7F16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 xml:space="preserve">К поставке допускаются </w:t>
      </w:r>
      <w:r w:rsidR="00537D43" w:rsidRPr="007C2EDD">
        <w:rPr>
          <w:sz w:val="24"/>
          <w:szCs w:val="24"/>
        </w:rPr>
        <w:t xml:space="preserve">светильники </w:t>
      </w:r>
      <w:r w:rsidR="00A428F7" w:rsidRPr="007C2EDD">
        <w:rPr>
          <w:sz w:val="24"/>
          <w:szCs w:val="24"/>
        </w:rPr>
        <w:t>освещения</w:t>
      </w:r>
      <w:r w:rsidRPr="007C2EDD">
        <w:rPr>
          <w:sz w:val="24"/>
          <w:szCs w:val="24"/>
        </w:rPr>
        <w:t>, отвечающие следующим требованиям:</w:t>
      </w:r>
    </w:p>
    <w:p w14:paraId="0897E12A" w14:textId="49A66EB9" w:rsidR="00C85B11" w:rsidRPr="007C2EDD" w:rsidRDefault="00C85B11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продукция должна быть новой, ранее не использованной;</w:t>
      </w:r>
    </w:p>
    <w:p w14:paraId="0897E132" w14:textId="560B868C" w:rsidR="00C85B11" w:rsidRPr="007C2EDD" w:rsidRDefault="00195FF5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 xml:space="preserve">наличие </w:t>
      </w:r>
      <w:r w:rsidR="00C85B11" w:rsidRPr="007C2EDD">
        <w:rPr>
          <w:sz w:val="24"/>
          <w:szCs w:val="24"/>
        </w:rPr>
        <w:t>сертификат</w:t>
      </w:r>
      <w:r w:rsidRPr="007C2EDD">
        <w:rPr>
          <w:sz w:val="24"/>
          <w:szCs w:val="24"/>
        </w:rPr>
        <w:t>ов</w:t>
      </w:r>
      <w:r w:rsidR="00C85B11" w:rsidRPr="007C2EDD">
        <w:rPr>
          <w:sz w:val="24"/>
          <w:szCs w:val="24"/>
        </w:rPr>
        <w:t xml:space="preserve"> соответствия функциональных и технических показателей условиям эксплуатации и дей</w:t>
      </w:r>
      <w:r w:rsidRPr="007C2EDD">
        <w:rPr>
          <w:sz w:val="24"/>
          <w:szCs w:val="24"/>
        </w:rPr>
        <w:t>ствующим требованиям</w:t>
      </w:r>
      <w:r w:rsidR="00F9664C" w:rsidRPr="007C2EDD">
        <w:rPr>
          <w:sz w:val="24"/>
          <w:szCs w:val="24"/>
        </w:rPr>
        <w:t>.</w:t>
      </w:r>
    </w:p>
    <w:p w14:paraId="00C294AF" w14:textId="7C9AF107" w:rsidR="00BF09BB" w:rsidRPr="007C2EDD" w:rsidRDefault="00BF09BB" w:rsidP="00BF09BB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Участник закупочных процедур на право заключения договора на поставку продукции для нужд ПАО «</w:t>
      </w:r>
      <w:r w:rsidR="00460B00">
        <w:rPr>
          <w:sz w:val="24"/>
          <w:szCs w:val="24"/>
        </w:rPr>
        <w:t>Россети</w:t>
      </w:r>
      <w:r w:rsidRPr="007C2EDD">
        <w:rPr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в техническом предложении</w:t>
      </w:r>
    </w:p>
    <w:p w14:paraId="0897E136" w14:textId="200D548F" w:rsidR="00C85B11" w:rsidRPr="007C2EDD" w:rsidRDefault="00C85B11" w:rsidP="006A7F16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</w:t>
      </w:r>
      <w:r w:rsidR="00B465E2" w:rsidRPr="007C2EDD">
        <w:rPr>
          <w:sz w:val="24"/>
          <w:szCs w:val="24"/>
        </w:rPr>
        <w:t xml:space="preserve"> </w:t>
      </w:r>
      <w:r w:rsidRPr="007C2EDD">
        <w:rPr>
          <w:sz w:val="24"/>
          <w:szCs w:val="24"/>
        </w:rPr>
        <w:t xml:space="preserve">или соответствующих </w:t>
      </w:r>
      <w:r w:rsidR="00B465E2" w:rsidRPr="007C2EDD">
        <w:rPr>
          <w:sz w:val="24"/>
          <w:szCs w:val="24"/>
        </w:rPr>
        <w:t>ГОСТ</w:t>
      </w:r>
      <w:r w:rsidRPr="007C2EDD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897E137" w14:textId="4C2E470A" w:rsidR="00C85B11" w:rsidRPr="007C2EDD" w:rsidRDefault="00C85B11" w:rsidP="00BC58B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2EDD">
        <w:rPr>
          <w:szCs w:val="24"/>
        </w:rPr>
        <w:t>Укладка и транспортировка должна предотвратить их повреждение или порчу во время перевозки, а также выдерживать подъемно-транспортную обработку и воздействие осадков во время перевозки.</w:t>
      </w:r>
    </w:p>
    <w:p w14:paraId="7FDF9EF1" w14:textId="05F6D221" w:rsidR="008D6DB6" w:rsidRPr="007C2EDD" w:rsidRDefault="008D6DB6" w:rsidP="008D6DB6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Продукция должна поставляться в упаковке завода-изготовителя.</w:t>
      </w:r>
    </w:p>
    <w:p w14:paraId="3BBCDED0" w14:textId="77777777" w:rsidR="006C3A63" w:rsidRPr="007C2EDD" w:rsidRDefault="006C3A63" w:rsidP="006A7F16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Срок изготовления продукции производителем должен быть не более полугода до момента поставки.</w:t>
      </w:r>
    </w:p>
    <w:p w14:paraId="1BD2FFB1" w14:textId="77777777" w:rsidR="00D637F3" w:rsidRPr="007C2EDD" w:rsidRDefault="00D637F3" w:rsidP="00BC58B3">
      <w:pPr>
        <w:tabs>
          <w:tab w:val="left" w:pos="0"/>
          <w:tab w:val="left" w:pos="851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14:paraId="0897E13B" w14:textId="77777777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>Гарантийные обязательства.</w:t>
      </w:r>
    </w:p>
    <w:p w14:paraId="0897E13C" w14:textId="4A1A5FD7" w:rsidR="00C85B11" w:rsidRPr="007C2EDD" w:rsidRDefault="00C85B11" w:rsidP="00BC58B3">
      <w:pPr>
        <w:pStyle w:val="ae"/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 xml:space="preserve">Гарантия на поставляемые </w:t>
      </w:r>
      <w:r w:rsidR="00537D43" w:rsidRPr="007C2EDD">
        <w:rPr>
          <w:sz w:val="24"/>
          <w:szCs w:val="24"/>
        </w:rPr>
        <w:t xml:space="preserve">светильники </w:t>
      </w:r>
      <w:r w:rsidRPr="007C2EDD">
        <w:rPr>
          <w:sz w:val="24"/>
          <w:szCs w:val="24"/>
        </w:rPr>
        <w:t xml:space="preserve">должна распространяться не менее чем на </w:t>
      </w:r>
      <w:r w:rsidR="00E622CF" w:rsidRPr="007C2EDD">
        <w:rPr>
          <w:sz w:val="24"/>
          <w:szCs w:val="24"/>
        </w:rPr>
        <w:t>36</w:t>
      </w:r>
      <w:r w:rsidRPr="007C2EDD">
        <w:rPr>
          <w:sz w:val="24"/>
          <w:szCs w:val="24"/>
        </w:rPr>
        <w:t xml:space="preserve"> месяц</w:t>
      </w:r>
      <w:r w:rsidR="00E622CF" w:rsidRPr="007C2EDD">
        <w:rPr>
          <w:sz w:val="24"/>
          <w:szCs w:val="24"/>
        </w:rPr>
        <w:t>ев</w:t>
      </w:r>
      <w:r w:rsidR="00F9664C" w:rsidRPr="007C2EDD">
        <w:rPr>
          <w:sz w:val="24"/>
          <w:szCs w:val="24"/>
        </w:rPr>
        <w:t xml:space="preserve">. </w:t>
      </w:r>
      <w:r w:rsidRPr="007C2EDD">
        <w:rPr>
          <w:sz w:val="24"/>
          <w:szCs w:val="24"/>
        </w:rPr>
        <w:t xml:space="preserve">Время начала исчисления гарантийного срока – с момента их ввода в эксплуатацию. </w:t>
      </w:r>
      <w:proofErr w:type="gramStart"/>
      <w:r w:rsidRPr="007C2EDD">
        <w:rPr>
          <w:sz w:val="24"/>
          <w:szCs w:val="24"/>
        </w:rPr>
        <w:t xml:space="preserve">Поставщик </w:t>
      </w:r>
      <w:r w:rsidR="00132E9C">
        <w:rPr>
          <w:sz w:val="24"/>
          <w:szCs w:val="24"/>
        </w:rPr>
        <w:t xml:space="preserve"> </w:t>
      </w:r>
      <w:r w:rsidRPr="007C2EDD">
        <w:rPr>
          <w:sz w:val="24"/>
          <w:szCs w:val="24"/>
        </w:rPr>
        <w:lastRenderedPageBreak/>
        <w:t>должен</w:t>
      </w:r>
      <w:proofErr w:type="gramEnd"/>
      <w:r w:rsidRPr="007C2EDD">
        <w:rPr>
          <w:sz w:val="24"/>
          <w:szCs w:val="24"/>
        </w:rPr>
        <w:t xml:space="preserve"> за свой </w:t>
      </w:r>
      <w:r w:rsidR="00CF3CAB" w:rsidRPr="007C2EDD">
        <w:rPr>
          <w:sz w:val="24"/>
          <w:szCs w:val="24"/>
        </w:rPr>
        <w:t xml:space="preserve">счет и в </w:t>
      </w:r>
      <w:r w:rsidRPr="007C2EDD">
        <w:rPr>
          <w:sz w:val="24"/>
          <w:szCs w:val="24"/>
        </w:rPr>
        <w:t>сроки, согласованные с Покупателем,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897E13D" w14:textId="77777777" w:rsidR="00C85B11" w:rsidRPr="007C2EDD" w:rsidRDefault="00C85B11" w:rsidP="00BC58B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897E13E" w14:textId="77777777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0897E13F" w14:textId="289AEAFE" w:rsidR="00C85B11" w:rsidRPr="007C2EDD" w:rsidRDefault="00537D43" w:rsidP="00BC58B3">
      <w:pPr>
        <w:pStyle w:val="ae"/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 xml:space="preserve">Светильники </w:t>
      </w:r>
      <w:r w:rsidR="00C85B11" w:rsidRPr="007C2EDD">
        <w:rPr>
          <w:sz w:val="24"/>
          <w:szCs w:val="24"/>
        </w:rPr>
        <w:t>должны</w:t>
      </w:r>
      <w:r w:rsidR="008C71BA" w:rsidRPr="007C2EDD">
        <w:rPr>
          <w:sz w:val="24"/>
          <w:szCs w:val="24"/>
        </w:rPr>
        <w:t xml:space="preserve"> функционировать в непрерывном режиме без ограничения длительности и</w:t>
      </w:r>
      <w:r w:rsidR="00C85B11" w:rsidRPr="007C2EDD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F9664C" w:rsidRPr="007C2EDD">
        <w:rPr>
          <w:sz w:val="24"/>
          <w:szCs w:val="24"/>
        </w:rPr>
        <w:t>10</w:t>
      </w:r>
      <w:r w:rsidR="00C85B11" w:rsidRPr="007C2EDD">
        <w:rPr>
          <w:sz w:val="24"/>
          <w:szCs w:val="24"/>
        </w:rPr>
        <w:t xml:space="preserve"> лет</w:t>
      </w:r>
      <w:r w:rsidR="00B465E2" w:rsidRPr="007C2EDD">
        <w:rPr>
          <w:sz w:val="24"/>
          <w:szCs w:val="24"/>
        </w:rPr>
        <w:t xml:space="preserve">, если иное не указано в Приложении </w:t>
      </w:r>
      <w:r w:rsidR="006A7F16" w:rsidRPr="007C2EDD">
        <w:rPr>
          <w:sz w:val="24"/>
          <w:szCs w:val="24"/>
        </w:rPr>
        <w:t>2.</w:t>
      </w:r>
    </w:p>
    <w:p w14:paraId="608A351A" w14:textId="77777777" w:rsidR="00E679F4" w:rsidRPr="007C2EDD" w:rsidRDefault="00E679F4" w:rsidP="00BC58B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897E141" w14:textId="320BE778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 xml:space="preserve">Маркировка, состав </w:t>
      </w:r>
      <w:r w:rsidR="00A451BC" w:rsidRPr="007C2EDD">
        <w:rPr>
          <w:b/>
          <w:bCs/>
          <w:sz w:val="24"/>
          <w:szCs w:val="24"/>
        </w:rPr>
        <w:t xml:space="preserve">технической и эксплуатационной </w:t>
      </w:r>
      <w:r w:rsidRPr="007C2EDD">
        <w:rPr>
          <w:b/>
          <w:bCs/>
          <w:sz w:val="24"/>
          <w:szCs w:val="24"/>
        </w:rPr>
        <w:t>документации.</w:t>
      </w:r>
    </w:p>
    <w:p w14:paraId="0897E144" w14:textId="5A35DFF9" w:rsidR="00C85B11" w:rsidRPr="007C2EDD" w:rsidRDefault="00C85B11" w:rsidP="00BC58B3">
      <w:pPr>
        <w:pStyle w:val="ae"/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 xml:space="preserve">Маркировка должна соответствовать требованиям </w:t>
      </w:r>
      <w:r w:rsidR="00B465E2" w:rsidRPr="007C2EDD">
        <w:rPr>
          <w:sz w:val="24"/>
          <w:szCs w:val="24"/>
        </w:rPr>
        <w:t xml:space="preserve">соответствующих </w:t>
      </w:r>
      <w:r w:rsidRPr="007C2EDD">
        <w:rPr>
          <w:sz w:val="24"/>
          <w:szCs w:val="24"/>
        </w:rPr>
        <w:t>ГОСТ (для конкретного типа номенклатуры).</w:t>
      </w:r>
      <w:r w:rsidR="003041C2" w:rsidRPr="007C2EDD">
        <w:rPr>
          <w:sz w:val="24"/>
          <w:szCs w:val="24"/>
        </w:rPr>
        <w:t xml:space="preserve"> </w:t>
      </w:r>
      <w:r w:rsidRPr="007C2EDD">
        <w:rPr>
          <w:sz w:val="24"/>
          <w:szCs w:val="24"/>
        </w:rPr>
        <w:t>Маркировка производится непосредственно на изделии.</w:t>
      </w:r>
      <w:r w:rsidR="003041C2" w:rsidRPr="007C2EDD">
        <w:rPr>
          <w:sz w:val="24"/>
          <w:szCs w:val="24"/>
        </w:rPr>
        <w:t xml:space="preserve"> </w:t>
      </w:r>
      <w:r w:rsidRPr="007C2EDD">
        <w:rPr>
          <w:sz w:val="24"/>
          <w:szCs w:val="24"/>
        </w:rPr>
        <w:t xml:space="preserve">Маркировка должна быть разборчивой и прочной, качество маркировки должно сохраняться при эксплуатации, транспортировании и хранении в режимах и условиях, установленных ГОСТ и стандартами или техническими условиями на </w:t>
      </w:r>
      <w:r w:rsidR="00537D43" w:rsidRPr="007C2EDD">
        <w:rPr>
          <w:sz w:val="24"/>
          <w:szCs w:val="24"/>
        </w:rPr>
        <w:t xml:space="preserve">светильники </w:t>
      </w:r>
      <w:r w:rsidRPr="007C2EDD">
        <w:rPr>
          <w:sz w:val="24"/>
          <w:szCs w:val="24"/>
        </w:rPr>
        <w:t>конкретных серий и типов.</w:t>
      </w:r>
    </w:p>
    <w:p w14:paraId="0897E145" w14:textId="089D4460" w:rsidR="00322480" w:rsidRPr="007C2EDD" w:rsidRDefault="00322480" w:rsidP="00BC58B3">
      <w:pPr>
        <w:pStyle w:val="22"/>
        <w:shd w:val="clear" w:color="auto" w:fill="auto"/>
        <w:spacing w:line="276" w:lineRule="auto"/>
        <w:ind w:left="23" w:right="23" w:firstLine="658"/>
        <w:jc w:val="both"/>
        <w:rPr>
          <w:spacing w:val="0"/>
          <w:sz w:val="24"/>
          <w:szCs w:val="24"/>
        </w:rPr>
      </w:pPr>
      <w:r w:rsidRPr="007C2EDD">
        <w:rPr>
          <w:spacing w:val="0"/>
          <w:sz w:val="24"/>
          <w:szCs w:val="24"/>
        </w:rPr>
        <w:t xml:space="preserve">По всем видам </w:t>
      </w:r>
      <w:r w:rsidR="00537D43" w:rsidRPr="007C2EDD">
        <w:rPr>
          <w:sz w:val="24"/>
          <w:szCs w:val="24"/>
        </w:rPr>
        <w:t>светильников</w:t>
      </w:r>
      <w:r w:rsidR="006B7797" w:rsidRPr="007C2EDD">
        <w:rPr>
          <w:sz w:val="24"/>
          <w:szCs w:val="24"/>
        </w:rPr>
        <w:t xml:space="preserve"> </w:t>
      </w:r>
      <w:r w:rsidRPr="007C2EDD">
        <w:rPr>
          <w:spacing w:val="0"/>
          <w:sz w:val="24"/>
          <w:szCs w:val="24"/>
        </w:rPr>
        <w:t>Поставщик должен предоставить полный комплект технической и эксплуатационной документации на русском языке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0897E146" w14:textId="77777777" w:rsidR="00322480" w:rsidRPr="007C2EDD" w:rsidRDefault="00322480" w:rsidP="00BC58B3">
      <w:pPr>
        <w:pStyle w:val="22"/>
        <w:shd w:val="clear" w:color="auto" w:fill="auto"/>
        <w:spacing w:line="276" w:lineRule="auto"/>
        <w:ind w:left="23" w:right="23" w:firstLine="658"/>
        <w:jc w:val="both"/>
        <w:rPr>
          <w:spacing w:val="0"/>
          <w:sz w:val="24"/>
          <w:szCs w:val="24"/>
        </w:rPr>
      </w:pPr>
      <w:r w:rsidRPr="007C2EDD">
        <w:rPr>
          <w:spacing w:val="0"/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0897E147" w14:textId="77777777" w:rsidR="00322480" w:rsidRPr="007C2EDD" w:rsidRDefault="00322480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паспорт;</w:t>
      </w:r>
    </w:p>
    <w:p w14:paraId="18A75653" w14:textId="10B76D9A" w:rsidR="003041C2" w:rsidRPr="007C2EDD" w:rsidRDefault="00322480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руководство по эксплуатации</w:t>
      </w:r>
      <w:r w:rsidR="003041C2" w:rsidRPr="007C2EDD">
        <w:rPr>
          <w:sz w:val="24"/>
          <w:szCs w:val="24"/>
        </w:rPr>
        <w:t>;</w:t>
      </w:r>
    </w:p>
    <w:p w14:paraId="5FDE3B28" w14:textId="6B90565B" w:rsidR="00B465E2" w:rsidRPr="007C2EDD" w:rsidRDefault="00B465E2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сертификат соответствия (на партию);</w:t>
      </w:r>
    </w:p>
    <w:p w14:paraId="67F45508" w14:textId="236EF491" w:rsidR="003041C2" w:rsidRPr="007C2EDD" w:rsidRDefault="003041C2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гарантийное свидетельство.</w:t>
      </w:r>
    </w:p>
    <w:p w14:paraId="74D21B50" w14:textId="77777777" w:rsidR="00A20A18" w:rsidRPr="007C2EDD" w:rsidRDefault="00A20A18" w:rsidP="00BC58B3">
      <w:pPr>
        <w:pStyle w:val="22"/>
        <w:shd w:val="clear" w:color="auto" w:fill="auto"/>
        <w:tabs>
          <w:tab w:val="left" w:pos="1081"/>
        </w:tabs>
        <w:spacing w:line="278" w:lineRule="exact"/>
        <w:ind w:firstLine="0"/>
        <w:jc w:val="both"/>
        <w:rPr>
          <w:spacing w:val="0"/>
          <w:sz w:val="24"/>
          <w:szCs w:val="24"/>
        </w:rPr>
      </w:pPr>
    </w:p>
    <w:p w14:paraId="0897E14A" w14:textId="77777777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>Правила приемки продукции.</w:t>
      </w:r>
    </w:p>
    <w:p w14:paraId="0897E14B" w14:textId="434F56C0" w:rsidR="00C85B11" w:rsidRPr="007C2EDD" w:rsidRDefault="00C85B11" w:rsidP="00BC58B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2EDD">
        <w:rPr>
          <w:szCs w:val="24"/>
        </w:rPr>
        <w:t>Каждая партия должна пройти входной контроль, осуществляемый представителями филиал</w:t>
      </w:r>
      <w:r w:rsidR="00F1416C" w:rsidRPr="007C2EDD">
        <w:rPr>
          <w:szCs w:val="24"/>
        </w:rPr>
        <w:t>а</w:t>
      </w:r>
      <w:r w:rsidRPr="007C2EDD">
        <w:rPr>
          <w:szCs w:val="24"/>
        </w:rPr>
        <w:t xml:space="preserve"> </w:t>
      </w:r>
      <w:r w:rsidR="007E15D9" w:rsidRPr="007C2EDD">
        <w:rPr>
          <w:szCs w:val="24"/>
        </w:rPr>
        <w:t>ПАО</w:t>
      </w:r>
      <w:r w:rsidRPr="007C2EDD">
        <w:rPr>
          <w:szCs w:val="24"/>
        </w:rPr>
        <w:t xml:space="preserve"> «</w:t>
      </w:r>
      <w:r w:rsidR="00460B00">
        <w:rPr>
          <w:szCs w:val="24"/>
        </w:rPr>
        <w:t>Россети</w:t>
      </w:r>
      <w:r w:rsidRPr="007C2EDD">
        <w:rPr>
          <w:szCs w:val="24"/>
        </w:rPr>
        <w:t xml:space="preserve"> Центр»</w:t>
      </w:r>
      <w:r w:rsidR="00F1416C" w:rsidRPr="007C2EDD">
        <w:rPr>
          <w:szCs w:val="24"/>
        </w:rPr>
        <w:t>-«Белгородэнерго»</w:t>
      </w:r>
      <w:r w:rsidRPr="007C2EDD">
        <w:rPr>
          <w:szCs w:val="24"/>
        </w:rPr>
        <w:t xml:space="preserve"> и ответственными представителями Поставщика при получении их на склад.</w:t>
      </w:r>
    </w:p>
    <w:p w14:paraId="0897E14C" w14:textId="587B5DE2" w:rsidR="00C85B11" w:rsidRDefault="00C85B11" w:rsidP="00BC58B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FCD92B4" w14:textId="5C81B092" w:rsidR="00992453" w:rsidRDefault="00992453" w:rsidP="00BC58B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67C8DB2E" w14:textId="446D6874" w:rsidR="00460B00" w:rsidRDefault="00460B00" w:rsidP="00460B00">
      <w:pPr>
        <w:tabs>
          <w:tab w:val="left" w:pos="567"/>
        </w:tabs>
        <w:spacing w:line="276" w:lineRule="auto"/>
        <w:ind w:firstLine="0"/>
        <w:rPr>
          <w:b/>
        </w:rPr>
      </w:pPr>
    </w:p>
    <w:p w14:paraId="344D10CB" w14:textId="77777777" w:rsidR="003A635E" w:rsidRDefault="003A635E" w:rsidP="00460B00">
      <w:pPr>
        <w:tabs>
          <w:tab w:val="left" w:pos="567"/>
        </w:tabs>
        <w:spacing w:line="276" w:lineRule="auto"/>
        <w:ind w:firstLine="0"/>
        <w:rPr>
          <w:b/>
        </w:rPr>
      </w:pPr>
    </w:p>
    <w:p w14:paraId="1F8D6CB9" w14:textId="77777777" w:rsidR="00460B00" w:rsidRPr="00874AD3" w:rsidRDefault="00460B00" w:rsidP="00460B00">
      <w:pPr>
        <w:ind w:firstLine="0"/>
        <w:rPr>
          <w:bCs/>
          <w:sz w:val="25"/>
          <w:szCs w:val="25"/>
        </w:rPr>
      </w:pPr>
      <w:r w:rsidRPr="00874AD3">
        <w:rPr>
          <w:bCs/>
          <w:sz w:val="25"/>
          <w:szCs w:val="25"/>
        </w:rPr>
        <w:t>Начальник департамента развития</w:t>
      </w:r>
    </w:p>
    <w:p w14:paraId="0F90B619" w14:textId="77777777" w:rsidR="00460B00" w:rsidRPr="00874AD3" w:rsidRDefault="00460B00" w:rsidP="00460B00">
      <w:pPr>
        <w:ind w:firstLine="0"/>
        <w:rPr>
          <w:bCs/>
          <w:sz w:val="25"/>
          <w:szCs w:val="25"/>
        </w:rPr>
      </w:pPr>
      <w:r w:rsidRPr="00874AD3">
        <w:rPr>
          <w:bCs/>
          <w:sz w:val="25"/>
          <w:szCs w:val="25"/>
        </w:rPr>
        <w:t>услуг и сервисов</w:t>
      </w:r>
      <w:r>
        <w:rPr>
          <w:bCs/>
          <w:sz w:val="25"/>
          <w:szCs w:val="25"/>
        </w:rPr>
        <w:t>,</w:t>
      </w:r>
      <w:r w:rsidRPr="00874AD3">
        <w:rPr>
          <w:bCs/>
          <w:sz w:val="25"/>
          <w:szCs w:val="25"/>
        </w:rPr>
        <w:t xml:space="preserve"> взаимодействия </w:t>
      </w:r>
    </w:p>
    <w:p w14:paraId="3DA69C19" w14:textId="237DA961" w:rsidR="00460B00" w:rsidRPr="00874AD3" w:rsidRDefault="00460B00" w:rsidP="00460B00">
      <w:pPr>
        <w:ind w:firstLine="0"/>
        <w:rPr>
          <w:bCs/>
          <w:sz w:val="25"/>
          <w:szCs w:val="25"/>
        </w:rPr>
      </w:pPr>
      <w:r w:rsidRPr="00874AD3">
        <w:rPr>
          <w:bCs/>
          <w:sz w:val="25"/>
          <w:szCs w:val="25"/>
        </w:rPr>
        <w:t>с клиентами</w:t>
      </w:r>
      <w:r>
        <w:rPr>
          <w:bCs/>
          <w:sz w:val="25"/>
          <w:szCs w:val="25"/>
        </w:rPr>
        <w:t xml:space="preserve">                                                             </w:t>
      </w:r>
      <w:r w:rsidRPr="00874AD3">
        <w:rPr>
          <w:bCs/>
          <w:sz w:val="25"/>
          <w:szCs w:val="25"/>
        </w:rPr>
        <w:t xml:space="preserve">                                               </w:t>
      </w:r>
      <w:r w:rsidR="003A635E">
        <w:rPr>
          <w:bCs/>
          <w:sz w:val="25"/>
          <w:szCs w:val="25"/>
        </w:rPr>
        <w:tab/>
        <w:t xml:space="preserve">    </w:t>
      </w:r>
      <w:r w:rsidRPr="00874AD3">
        <w:rPr>
          <w:bCs/>
          <w:sz w:val="25"/>
          <w:szCs w:val="25"/>
        </w:rPr>
        <w:t>А.И. Чумаченко</w:t>
      </w:r>
    </w:p>
    <w:p w14:paraId="3BBF3BB5" w14:textId="77777777" w:rsidR="00460B00" w:rsidRDefault="00460B00" w:rsidP="00460B00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22E58728" w14:textId="77777777" w:rsidR="00992453" w:rsidRDefault="00992453" w:rsidP="00992453">
      <w:pPr>
        <w:tabs>
          <w:tab w:val="left" w:pos="567"/>
        </w:tabs>
        <w:spacing w:line="276" w:lineRule="auto"/>
        <w:ind w:firstLine="0"/>
        <w:rPr>
          <w:b/>
        </w:rPr>
      </w:pPr>
    </w:p>
    <w:p w14:paraId="765FBF2E" w14:textId="270CD16E" w:rsidR="00992453" w:rsidRDefault="00992453" w:rsidP="00992453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14:paraId="31CB2129" w14:textId="77777777" w:rsidR="00970113" w:rsidRPr="007C2EDD" w:rsidRDefault="00970113" w:rsidP="00992453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14:paraId="48CDC3F1" w14:textId="77777777" w:rsidR="00970113" w:rsidRPr="00D960E7" w:rsidRDefault="00970113" w:rsidP="00970113">
      <w:pPr>
        <w:tabs>
          <w:tab w:val="left" w:pos="567"/>
        </w:tabs>
        <w:spacing w:line="276" w:lineRule="auto"/>
        <w:ind w:firstLine="0"/>
        <w:rPr>
          <w:sz w:val="14"/>
          <w:szCs w:val="14"/>
        </w:rPr>
      </w:pPr>
      <w:r w:rsidRPr="00D960E7">
        <w:rPr>
          <w:sz w:val="14"/>
          <w:szCs w:val="14"/>
        </w:rPr>
        <w:t>Титов О.В.</w:t>
      </w:r>
    </w:p>
    <w:p w14:paraId="28838AFD" w14:textId="672C9674" w:rsidR="007F7533" w:rsidRPr="007C2EDD" w:rsidRDefault="00970113" w:rsidP="00970113">
      <w:pPr>
        <w:tabs>
          <w:tab w:val="left" w:pos="567"/>
        </w:tabs>
        <w:spacing w:line="276" w:lineRule="auto"/>
        <w:ind w:firstLine="0"/>
        <w:rPr>
          <w:b/>
          <w:sz w:val="24"/>
          <w:szCs w:val="24"/>
        </w:rPr>
      </w:pPr>
      <w:r w:rsidRPr="00D960E7">
        <w:rPr>
          <w:sz w:val="14"/>
          <w:szCs w:val="14"/>
        </w:rPr>
        <w:t>(4722)304066</w:t>
      </w:r>
    </w:p>
    <w:p w14:paraId="00371594" w14:textId="5C436C5C" w:rsidR="007F7533" w:rsidRPr="007C2EDD" w:rsidRDefault="007F7533" w:rsidP="007F7533">
      <w:pPr>
        <w:tabs>
          <w:tab w:val="left" w:pos="567"/>
        </w:tabs>
        <w:spacing w:line="276" w:lineRule="auto"/>
        <w:ind w:firstLine="0"/>
        <w:jc w:val="right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lastRenderedPageBreak/>
        <w:t>Приложение 1</w:t>
      </w:r>
    </w:p>
    <w:tbl>
      <w:tblPr>
        <w:tblW w:w="1059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5386"/>
        <w:gridCol w:w="1560"/>
        <w:gridCol w:w="1275"/>
        <w:gridCol w:w="1524"/>
      </w:tblGrid>
      <w:tr w:rsidR="004F24CE" w:rsidRPr="007C2EDD" w14:paraId="78141B75" w14:textId="062F5C98" w:rsidTr="004F24CE">
        <w:trPr>
          <w:cantSplit/>
          <w:trHeight w:val="56"/>
          <w:tblHeader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B567" w14:textId="12311F99" w:rsidR="004F24CE" w:rsidRPr="007C2EDD" w:rsidRDefault="004F24CE" w:rsidP="003B062A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№ п/п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ECBD" w14:textId="77777777" w:rsidR="004F24CE" w:rsidRPr="007C2EDD" w:rsidRDefault="004F24CE" w:rsidP="003B062A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Наименование материала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5BC6" w14:textId="5EE1F687" w:rsidR="004F24CE" w:rsidRPr="007C2EDD" w:rsidRDefault="004F24CE" w:rsidP="003B062A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№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C533" w14:textId="7E74E733" w:rsidR="004F24CE" w:rsidRPr="007C2EDD" w:rsidRDefault="004F24CE" w:rsidP="004F24CE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Ед.</w:t>
            </w:r>
            <w:r>
              <w:rPr>
                <w:sz w:val="24"/>
                <w:szCs w:val="24"/>
              </w:rPr>
              <w:t xml:space="preserve"> </w:t>
            </w:r>
            <w:r w:rsidRPr="007C2EDD">
              <w:rPr>
                <w:sz w:val="24"/>
                <w:szCs w:val="24"/>
              </w:rPr>
              <w:t>изм.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FE246" w14:textId="23A123DA" w:rsidR="004F24CE" w:rsidRPr="007C2EDD" w:rsidRDefault="004F24CE" w:rsidP="003B062A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Количество</w:t>
            </w:r>
          </w:p>
        </w:tc>
      </w:tr>
      <w:tr w:rsidR="004F24CE" w:rsidRPr="007C2EDD" w14:paraId="493FA033" w14:textId="49DB997C" w:rsidTr="004F24CE">
        <w:trPr>
          <w:trHeight w:val="7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54461" w14:textId="77777777" w:rsidR="004F24CE" w:rsidRPr="007C2EDD" w:rsidRDefault="004F24CE" w:rsidP="0010693E">
            <w:pPr>
              <w:pStyle w:val="ae"/>
              <w:numPr>
                <w:ilvl w:val="0"/>
                <w:numId w:val="4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1FD9" w14:textId="598B6A54" w:rsidR="004F24CE" w:rsidRPr="007C2EDD" w:rsidRDefault="004F24CE" w:rsidP="00CF2987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Светильник ЖКУ 21-150-014</w:t>
            </w:r>
            <w:r w:rsidR="00E31857">
              <w:rPr>
                <w:sz w:val="24"/>
                <w:szCs w:val="24"/>
              </w:rPr>
              <w:t xml:space="preserve"> (или аналог)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B7CCF" w14:textId="4F4E0E55" w:rsidR="004F24CE" w:rsidRPr="007C2EDD" w:rsidRDefault="004F24CE" w:rsidP="00B82A73">
            <w:pPr>
              <w:ind w:firstLine="0"/>
              <w:jc w:val="center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2255828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D4CA" w14:textId="1A3AFC6F" w:rsidR="004F24CE" w:rsidRPr="007C2EDD" w:rsidRDefault="004F24CE" w:rsidP="00B82A73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шт.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C07A3" w14:textId="0D3425BC" w:rsidR="004F24CE" w:rsidRPr="007C2EDD" w:rsidRDefault="00970113" w:rsidP="009924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92453">
              <w:rPr>
                <w:sz w:val="24"/>
                <w:szCs w:val="24"/>
              </w:rPr>
              <w:t>000</w:t>
            </w:r>
          </w:p>
        </w:tc>
      </w:tr>
    </w:tbl>
    <w:p w14:paraId="2B0BCD08" w14:textId="37CC4384" w:rsidR="004F24CE" w:rsidRDefault="004F24CE" w:rsidP="004F24CE">
      <w:pPr>
        <w:ind w:firstLine="0"/>
        <w:jc w:val="left"/>
        <w:rPr>
          <w:b/>
          <w:sz w:val="24"/>
          <w:szCs w:val="24"/>
        </w:rPr>
      </w:pPr>
    </w:p>
    <w:p w14:paraId="3246EEC1" w14:textId="77777777" w:rsidR="004F24CE" w:rsidRDefault="004F24CE" w:rsidP="004F24CE">
      <w:pPr>
        <w:ind w:firstLine="0"/>
        <w:jc w:val="left"/>
        <w:rPr>
          <w:b/>
          <w:sz w:val="24"/>
          <w:szCs w:val="24"/>
        </w:rPr>
      </w:pPr>
    </w:p>
    <w:p w14:paraId="0D7DB8E0" w14:textId="0B147652" w:rsidR="007F7533" w:rsidRPr="007C2EDD" w:rsidRDefault="00E60434" w:rsidP="004F24CE">
      <w:pPr>
        <w:ind w:firstLine="0"/>
        <w:jc w:val="right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t>Приложение 2</w:t>
      </w:r>
    </w:p>
    <w:p w14:paraId="35BA223D" w14:textId="724C8F3D" w:rsidR="00413ED0" w:rsidRPr="007C2EDD" w:rsidRDefault="004F24CE" w:rsidP="00413ED0">
      <w:pPr>
        <w:pStyle w:val="ae"/>
        <w:numPr>
          <w:ilvl w:val="0"/>
          <w:numId w:val="33"/>
        </w:numPr>
        <w:ind w:left="0" w:firstLine="0"/>
        <w:rPr>
          <w:sz w:val="24"/>
          <w:szCs w:val="24"/>
        </w:rPr>
      </w:pPr>
      <w:r w:rsidRPr="004F24CE">
        <w:rPr>
          <w:sz w:val="24"/>
          <w:szCs w:val="24"/>
        </w:rPr>
        <w:t>Светильник ЖКУ 21-150-014</w:t>
      </w:r>
      <w:r w:rsidR="00413ED0" w:rsidRPr="007C2EDD">
        <w:rPr>
          <w:sz w:val="24"/>
          <w:szCs w:val="24"/>
        </w:rPr>
        <w:t>.</w:t>
      </w:r>
    </w:p>
    <w:tbl>
      <w:tblPr>
        <w:tblW w:w="105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6344"/>
      </w:tblGrid>
      <w:tr w:rsidR="009321B5" w:rsidRPr="007C2EDD" w14:paraId="65661CB4" w14:textId="77777777" w:rsidTr="004C2A60">
        <w:trPr>
          <w:trHeight w:val="64"/>
          <w:tblHeader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05EF8" w14:textId="77777777" w:rsidR="00413ED0" w:rsidRPr="007C2EDD" w:rsidRDefault="00413ED0" w:rsidP="004C2A60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81DA5" w14:textId="77777777" w:rsidR="00413ED0" w:rsidRPr="007C2EDD" w:rsidRDefault="00413ED0" w:rsidP="004C2A60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Технические требования</w:t>
            </w:r>
          </w:p>
        </w:tc>
      </w:tr>
      <w:tr w:rsidR="004F24CE" w:rsidRPr="007C2EDD" w14:paraId="2D33BB4E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81676" w14:textId="25C8D4B7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Область применения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6404" w14:textId="6CCCB86B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освещение дорог, улиц и открытых территорий</w:t>
            </w:r>
          </w:p>
        </w:tc>
      </w:tr>
      <w:tr w:rsidR="004F24CE" w:rsidRPr="007C2EDD" w14:paraId="13FA503F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26D7A" w14:textId="441139FD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Номинальная мощность установленной лампы, Вт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A26E" w14:textId="70302EAD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4F24CE" w:rsidRPr="007C2EDD" w14:paraId="45B24625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D16D6" w14:textId="66687832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Напряжение сети, В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EC48" w14:textId="6C97133A" w:rsidR="004F24CE" w:rsidRPr="007C2EDD" w:rsidRDefault="00970113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220 (50Гц)</w:t>
            </w:r>
          </w:p>
        </w:tc>
      </w:tr>
      <w:tr w:rsidR="004F24CE" w:rsidRPr="007C2EDD" w14:paraId="1CC1A2DD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20894" w14:textId="2F3A15A4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Коэффициент мощности, не менее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ED5B" w14:textId="29DB7EEC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</w:t>
            </w:r>
          </w:p>
        </w:tc>
      </w:tr>
      <w:tr w:rsidR="004F24CE" w:rsidRPr="007C2EDD" w14:paraId="1A09666E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C44F" w14:textId="2E7B6298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КПД, не менее, %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D9BF" w14:textId="2DC1798D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4F24CE" w:rsidRPr="007C2EDD" w14:paraId="6DA0FD8A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3E3C" w14:textId="43B8CE59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Тип КСС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E63A2" w14:textId="5E0B3586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Широкая осевая</w:t>
            </w:r>
          </w:p>
        </w:tc>
      </w:tr>
      <w:tr w:rsidR="004F24CE" w:rsidRPr="007C2EDD" w14:paraId="5A1A09FE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AB50" w14:textId="68C39BAE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Тип используемой лампы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F9BA" w14:textId="1C15A401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дуговая натриевая трубчатая лампа (</w:t>
            </w:r>
            <w:proofErr w:type="spellStart"/>
            <w:r w:rsidRPr="004F24CE">
              <w:rPr>
                <w:sz w:val="24"/>
                <w:szCs w:val="24"/>
              </w:rPr>
              <w:t>ДНаТ</w:t>
            </w:r>
            <w:proofErr w:type="spellEnd"/>
            <w:r w:rsidRPr="004F24CE">
              <w:rPr>
                <w:sz w:val="24"/>
                <w:szCs w:val="24"/>
              </w:rPr>
              <w:t>)</w:t>
            </w:r>
          </w:p>
        </w:tc>
      </w:tr>
      <w:tr w:rsidR="004F24CE" w:rsidRPr="007C2EDD" w14:paraId="5D41F561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9416" w14:textId="1D120357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Патрон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03C2" w14:textId="4ABDCA19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Е40</w:t>
            </w:r>
          </w:p>
        </w:tc>
      </w:tr>
      <w:tr w:rsidR="004F24CE" w:rsidRPr="007C2EDD" w14:paraId="41F88E6D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22032" w14:textId="77C83F68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9E665" w14:textId="6A553DBA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УХЛ1</w:t>
            </w:r>
          </w:p>
        </w:tc>
      </w:tr>
      <w:tr w:rsidR="004F24CE" w:rsidRPr="007C2EDD" w14:paraId="69D267C2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8BECA" w14:textId="322B7D53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Способ установки светильника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15F0" w14:textId="27E7615A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консольный (на кронштейн диаметром 48мм под различными углами)</w:t>
            </w:r>
          </w:p>
        </w:tc>
      </w:tr>
      <w:tr w:rsidR="004F24CE" w:rsidRPr="007C2EDD" w14:paraId="5FD46FA8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0F5F0" w14:textId="18A001A0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Степень защиты оптического отсека, не ниже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BB2C" w14:textId="3868D943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IP54</w:t>
            </w:r>
          </w:p>
        </w:tc>
      </w:tr>
      <w:tr w:rsidR="004F24CE" w:rsidRPr="007C2EDD" w14:paraId="3D33DBA3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B2E4" w14:textId="553DAB51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Степень защиты отсека ПРА, не ниже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B5B6" w14:textId="62BB6292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IP54</w:t>
            </w:r>
          </w:p>
        </w:tc>
      </w:tr>
      <w:tr w:rsidR="004F24CE" w:rsidRPr="007C2EDD" w14:paraId="4532C534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5CE85" w14:textId="3DD5E29F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Тип ПРА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09577" w14:textId="2FCB4391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электромагнитный</w:t>
            </w:r>
          </w:p>
        </w:tc>
      </w:tr>
      <w:tr w:rsidR="004F24CE" w:rsidRPr="007C2EDD" w14:paraId="7171239B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6EE4" w14:textId="4E882CE9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Вес, не более, кг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E83C" w14:textId="33895E94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6,6</w:t>
            </w:r>
          </w:p>
        </w:tc>
      </w:tr>
      <w:tr w:rsidR="004F24CE" w:rsidRPr="007C2EDD" w14:paraId="7F2F2EB7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B839" w14:textId="57336FC1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Габаритные размеры (L x B x H), не более, мм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1D26" w14:textId="47380A25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655 х 265 х 265</w:t>
            </w:r>
          </w:p>
        </w:tc>
      </w:tr>
      <w:tr w:rsidR="004F24CE" w:rsidRPr="007C2EDD" w14:paraId="47EED4A1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00167" w14:textId="77777777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Особенности конструкции (ТУ 3461-033-05758434-2012):</w:t>
            </w:r>
          </w:p>
          <w:p w14:paraId="256424C0" w14:textId="1CDB9E04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B421" w14:textId="77777777" w:rsidR="004F24CE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  <w:sz w:val="24"/>
                <w:szCs w:val="24"/>
              </w:rPr>
            </w:pPr>
            <w:r w:rsidRPr="000F353F">
              <w:rPr>
                <w:color w:val="000000"/>
                <w:sz w:val="24"/>
                <w:szCs w:val="24"/>
              </w:rPr>
              <w:t>отражатель</w:t>
            </w:r>
            <w:r>
              <w:rPr>
                <w:color w:val="000000"/>
                <w:sz w:val="24"/>
                <w:szCs w:val="24"/>
              </w:rPr>
              <w:t xml:space="preserve"> изготовлен из алюминия высокой чистоты, </w:t>
            </w:r>
            <w:r w:rsidRPr="000F353F">
              <w:rPr>
                <w:color w:val="000000"/>
                <w:sz w:val="24"/>
                <w:szCs w:val="24"/>
              </w:rPr>
              <w:t xml:space="preserve">обработан электрохимической полировкой и анодированием, </w:t>
            </w:r>
            <w:r>
              <w:rPr>
                <w:color w:val="000000"/>
                <w:sz w:val="24"/>
                <w:szCs w:val="24"/>
              </w:rPr>
              <w:t xml:space="preserve">а также </w:t>
            </w:r>
            <w:r w:rsidRPr="000F353F">
              <w:rPr>
                <w:color w:val="000000"/>
                <w:sz w:val="24"/>
                <w:szCs w:val="24"/>
              </w:rPr>
              <w:t>защищен от окисления и коррозии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14:paraId="16902411" w14:textId="77777777" w:rsidR="004F24CE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ударопрочный корпус изготовлен из стали методом штамповки;</w:t>
            </w:r>
          </w:p>
          <w:p w14:paraId="32C45DFE" w14:textId="77777777" w:rsidR="004F24CE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</w:t>
            </w:r>
            <w:r w:rsidRPr="005F7B62">
              <w:rPr>
                <w:color w:val="000000"/>
                <w:sz w:val="24"/>
                <w:szCs w:val="24"/>
              </w:rPr>
              <w:t xml:space="preserve">ащитное стекло из </w:t>
            </w:r>
            <w:proofErr w:type="spellStart"/>
            <w:r w:rsidRPr="005F7B62">
              <w:rPr>
                <w:color w:val="000000"/>
                <w:sz w:val="24"/>
                <w:szCs w:val="24"/>
              </w:rPr>
              <w:t>светостабилизированного</w:t>
            </w:r>
            <w:proofErr w:type="spellEnd"/>
            <w:r w:rsidRPr="005F7B6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ударопрочного </w:t>
            </w:r>
            <w:r w:rsidRPr="005F7B62">
              <w:rPr>
                <w:color w:val="000000"/>
                <w:sz w:val="24"/>
                <w:szCs w:val="24"/>
              </w:rPr>
              <w:t>поликарбоната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14:paraId="3256AD7E" w14:textId="77777777" w:rsidR="004F24CE" w:rsidRPr="00F600F8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крышка отсека ПРА из термостойкой ударопрочной пластмассы серого цвета;</w:t>
            </w:r>
          </w:p>
          <w:p w14:paraId="424A9AE8" w14:textId="77777777" w:rsidR="004F24CE" w:rsidRPr="003D041B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0F353F">
              <w:rPr>
                <w:color w:val="000000"/>
                <w:sz w:val="24"/>
                <w:szCs w:val="24"/>
              </w:rPr>
              <w:t>еталлические детали защищены порошковым покрытием, устойчивым к агрессивной среде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14:paraId="432591D8" w14:textId="77777777" w:rsidR="004F24CE" w:rsidRPr="007D398A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ПРА установлен на легкосъемной панели;</w:t>
            </w:r>
          </w:p>
          <w:p w14:paraId="29FD1CE9" w14:textId="77777777" w:rsidR="004F24CE" w:rsidRPr="004F24CE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доступ в оптический отсек – снизу;</w:t>
            </w:r>
          </w:p>
          <w:p w14:paraId="0DE2915A" w14:textId="628BD87D" w:rsidR="004F24CE" w:rsidRPr="004F24CE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 w:rsidRPr="004F24CE">
              <w:rPr>
                <w:color w:val="000000"/>
                <w:sz w:val="24"/>
                <w:szCs w:val="24"/>
              </w:rPr>
              <w:t>доступ в отсек ПРА – сверху.</w:t>
            </w:r>
          </w:p>
        </w:tc>
      </w:tr>
    </w:tbl>
    <w:p w14:paraId="4AB187F7" w14:textId="71E80842" w:rsidR="00451EF5" w:rsidRPr="007C2EDD" w:rsidRDefault="00451EF5" w:rsidP="00451EF5">
      <w:pPr>
        <w:ind w:firstLine="0"/>
        <w:rPr>
          <w:sz w:val="24"/>
          <w:szCs w:val="24"/>
        </w:rPr>
      </w:pPr>
    </w:p>
    <w:sectPr w:rsidR="00451EF5" w:rsidRPr="007C2EDD" w:rsidSect="00E679F4">
      <w:headerReference w:type="even" r:id="rId11"/>
      <w:footerReference w:type="default" r:id="rId12"/>
      <w:pgSz w:w="12240" w:h="15840" w:code="1"/>
      <w:pgMar w:top="567" w:right="567" w:bottom="567" w:left="1134" w:header="0" w:footer="3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4E5A56" w14:textId="77777777" w:rsidR="004346CD" w:rsidRDefault="004346CD">
      <w:r>
        <w:separator/>
      </w:r>
    </w:p>
  </w:endnote>
  <w:endnote w:type="continuationSeparator" w:id="0">
    <w:p w14:paraId="31378140" w14:textId="77777777" w:rsidR="004346CD" w:rsidRDefault="00434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etaPro">
    <w:altName w:val="Meta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6925200"/>
      <w:docPartObj>
        <w:docPartGallery w:val="Page Numbers (Bottom of Page)"/>
        <w:docPartUnique/>
      </w:docPartObj>
    </w:sdtPr>
    <w:sdtEndPr/>
    <w:sdtContent>
      <w:p w14:paraId="2201E95B" w14:textId="2CE81FAA" w:rsidR="00B518AF" w:rsidRDefault="00B518AF" w:rsidP="0001768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85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4F422" w14:textId="77777777" w:rsidR="004346CD" w:rsidRDefault="004346CD">
      <w:r>
        <w:separator/>
      </w:r>
    </w:p>
  </w:footnote>
  <w:footnote w:type="continuationSeparator" w:id="0">
    <w:p w14:paraId="637639B0" w14:textId="77777777" w:rsidR="004346CD" w:rsidRDefault="00434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7E157" w14:textId="77777777" w:rsidR="00B518AF" w:rsidRDefault="00B518A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0897E158" w14:textId="77777777" w:rsidR="00B518AF" w:rsidRDefault="00B518AF">
    <w:pPr>
      <w:pStyle w:val="a6"/>
      <w:ind w:right="360"/>
    </w:pPr>
  </w:p>
  <w:p w14:paraId="0897E159" w14:textId="77777777" w:rsidR="00B518AF" w:rsidRDefault="00B518AF"/>
  <w:p w14:paraId="0897E15A" w14:textId="77777777" w:rsidR="00B518AF" w:rsidRDefault="00B518AF"/>
  <w:p w14:paraId="0897E15B" w14:textId="77777777" w:rsidR="00B518AF" w:rsidRDefault="00B518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4807C0"/>
    <w:multiLevelType w:val="hybridMultilevel"/>
    <w:tmpl w:val="2716DDB2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583767"/>
    <w:multiLevelType w:val="hybridMultilevel"/>
    <w:tmpl w:val="77046014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42584C"/>
    <w:multiLevelType w:val="multilevel"/>
    <w:tmpl w:val="D9008AE8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0A51065B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83717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9283E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D6484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6C4671"/>
    <w:multiLevelType w:val="hybridMultilevel"/>
    <w:tmpl w:val="4EAEFF8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12E3A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04089B"/>
    <w:multiLevelType w:val="hybridMultilevel"/>
    <w:tmpl w:val="C2FA81C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B8B4F96"/>
    <w:multiLevelType w:val="hybridMultilevel"/>
    <w:tmpl w:val="C9E4C926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674375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65222F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AD16B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1B1B5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E683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629DC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8E559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9460362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165F21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9A0B64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6" w15:restartNumberingAfterBreak="0">
    <w:nsid w:val="468F0D80"/>
    <w:multiLevelType w:val="hybridMultilevel"/>
    <w:tmpl w:val="16A6566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73C03B3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D553C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41285F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3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54395B2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4BC703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8126F1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BB15E94"/>
    <w:multiLevelType w:val="hybridMultilevel"/>
    <w:tmpl w:val="1A2C925A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F3371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6439D5"/>
    <w:multiLevelType w:val="hybridMultilevel"/>
    <w:tmpl w:val="A21ED2B0"/>
    <w:lvl w:ilvl="0" w:tplc="34702988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9" w15:restartNumberingAfterBreak="0">
    <w:nsid w:val="62036AC7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7DA6295"/>
    <w:multiLevelType w:val="hybridMultilevel"/>
    <w:tmpl w:val="642671C4"/>
    <w:lvl w:ilvl="0" w:tplc="8FBA3D0C">
      <w:start w:val="1"/>
      <w:numFmt w:val="bullet"/>
      <w:lvlText w:val=""/>
      <w:lvlJc w:val="left"/>
      <w:pPr>
        <w:ind w:left="3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41" w15:restartNumberingAfterBreak="0">
    <w:nsid w:val="68096A79"/>
    <w:multiLevelType w:val="hybridMultilevel"/>
    <w:tmpl w:val="BEB240D8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1313DCF"/>
    <w:multiLevelType w:val="hybridMultilevel"/>
    <w:tmpl w:val="C04A8F24"/>
    <w:lvl w:ilvl="0" w:tplc="34702988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43" w15:restartNumberingAfterBreak="0">
    <w:nsid w:val="73025539"/>
    <w:multiLevelType w:val="multilevel"/>
    <w:tmpl w:val="542EF73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321104F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E764033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9"/>
  </w:num>
  <w:num w:numId="3">
    <w:abstractNumId w:val="25"/>
  </w:num>
  <w:num w:numId="4">
    <w:abstractNumId w:val="30"/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</w:num>
  <w:num w:numId="10">
    <w:abstractNumId w:val="28"/>
  </w:num>
  <w:num w:numId="11">
    <w:abstractNumId w:val="5"/>
  </w:num>
  <w:num w:numId="12">
    <w:abstractNumId w:val="24"/>
  </w:num>
  <w:num w:numId="13">
    <w:abstractNumId w:val="17"/>
  </w:num>
  <w:num w:numId="14">
    <w:abstractNumId w:val="22"/>
  </w:num>
  <w:num w:numId="15">
    <w:abstractNumId w:val="16"/>
  </w:num>
  <w:num w:numId="16">
    <w:abstractNumId w:val="38"/>
  </w:num>
  <w:num w:numId="17">
    <w:abstractNumId w:val="4"/>
  </w:num>
  <w:num w:numId="18">
    <w:abstractNumId w:val="26"/>
  </w:num>
  <w:num w:numId="19">
    <w:abstractNumId w:val="7"/>
  </w:num>
  <w:num w:numId="20">
    <w:abstractNumId w:val="18"/>
  </w:num>
  <w:num w:numId="21">
    <w:abstractNumId w:val="6"/>
  </w:num>
  <w:num w:numId="22">
    <w:abstractNumId w:val="27"/>
  </w:num>
  <w:num w:numId="23">
    <w:abstractNumId w:val="14"/>
  </w:num>
  <w:num w:numId="24">
    <w:abstractNumId w:val="33"/>
  </w:num>
  <w:num w:numId="25">
    <w:abstractNumId w:val="44"/>
  </w:num>
  <w:num w:numId="26">
    <w:abstractNumId w:val="29"/>
  </w:num>
  <w:num w:numId="27">
    <w:abstractNumId w:val="39"/>
  </w:num>
  <w:num w:numId="28">
    <w:abstractNumId w:val="13"/>
  </w:num>
  <w:num w:numId="29">
    <w:abstractNumId w:val="23"/>
  </w:num>
  <w:num w:numId="30">
    <w:abstractNumId w:val="15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 w:numId="33">
    <w:abstractNumId w:val="43"/>
  </w:num>
  <w:num w:numId="34">
    <w:abstractNumId w:val="8"/>
  </w:num>
  <w:num w:numId="35">
    <w:abstractNumId w:val="10"/>
  </w:num>
  <w:num w:numId="36">
    <w:abstractNumId w:val="42"/>
  </w:num>
  <w:num w:numId="37">
    <w:abstractNumId w:val="36"/>
  </w:num>
  <w:num w:numId="38">
    <w:abstractNumId w:val="9"/>
  </w:num>
  <w:num w:numId="39">
    <w:abstractNumId w:val="1"/>
  </w:num>
  <w:num w:numId="40">
    <w:abstractNumId w:val="37"/>
  </w:num>
  <w:num w:numId="41">
    <w:abstractNumId w:val="31"/>
  </w:num>
  <w:num w:numId="42">
    <w:abstractNumId w:val="40"/>
  </w:num>
  <w:num w:numId="43">
    <w:abstractNumId w:val="21"/>
  </w:num>
  <w:num w:numId="44">
    <w:abstractNumId w:val="3"/>
  </w:num>
  <w:num w:numId="45">
    <w:abstractNumId w:val="41"/>
  </w:num>
  <w:num w:numId="46">
    <w:abstractNumId w:val="2"/>
  </w:num>
  <w:num w:numId="47">
    <w:abstractNumId w:val="11"/>
  </w:num>
  <w:num w:numId="48">
    <w:abstractNumId w:val="32"/>
  </w:num>
  <w:num w:numId="49">
    <w:abstractNumId w:val="32"/>
  </w:num>
  <w:num w:numId="50">
    <w:abstractNumId w:val="3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2A6"/>
    <w:rsid w:val="00013898"/>
    <w:rsid w:val="000141BE"/>
    <w:rsid w:val="000150AB"/>
    <w:rsid w:val="00015CF2"/>
    <w:rsid w:val="00016DC9"/>
    <w:rsid w:val="00017101"/>
    <w:rsid w:val="0001768C"/>
    <w:rsid w:val="00020BC6"/>
    <w:rsid w:val="00020BD2"/>
    <w:rsid w:val="00020DD3"/>
    <w:rsid w:val="00021AAA"/>
    <w:rsid w:val="00021EE1"/>
    <w:rsid w:val="00023BB4"/>
    <w:rsid w:val="00026ECC"/>
    <w:rsid w:val="00027351"/>
    <w:rsid w:val="000277D4"/>
    <w:rsid w:val="00030FA1"/>
    <w:rsid w:val="000312FC"/>
    <w:rsid w:val="0003144D"/>
    <w:rsid w:val="00031516"/>
    <w:rsid w:val="00032681"/>
    <w:rsid w:val="00033054"/>
    <w:rsid w:val="000360B9"/>
    <w:rsid w:val="00036612"/>
    <w:rsid w:val="00036C46"/>
    <w:rsid w:val="00040F67"/>
    <w:rsid w:val="0004233E"/>
    <w:rsid w:val="00042AAD"/>
    <w:rsid w:val="00042ABF"/>
    <w:rsid w:val="00044383"/>
    <w:rsid w:val="0004514A"/>
    <w:rsid w:val="00045CC0"/>
    <w:rsid w:val="000466B9"/>
    <w:rsid w:val="00046DC2"/>
    <w:rsid w:val="00046E6D"/>
    <w:rsid w:val="00046F3A"/>
    <w:rsid w:val="0004703E"/>
    <w:rsid w:val="00047C97"/>
    <w:rsid w:val="00050448"/>
    <w:rsid w:val="00051535"/>
    <w:rsid w:val="0005372B"/>
    <w:rsid w:val="000544E5"/>
    <w:rsid w:val="00057FBD"/>
    <w:rsid w:val="00061212"/>
    <w:rsid w:val="0006152F"/>
    <w:rsid w:val="000630F6"/>
    <w:rsid w:val="00063B30"/>
    <w:rsid w:val="0006722B"/>
    <w:rsid w:val="00071958"/>
    <w:rsid w:val="00072A37"/>
    <w:rsid w:val="00074451"/>
    <w:rsid w:val="0007491B"/>
    <w:rsid w:val="00077BB4"/>
    <w:rsid w:val="000808BE"/>
    <w:rsid w:val="000818D9"/>
    <w:rsid w:val="00081E7E"/>
    <w:rsid w:val="000844E3"/>
    <w:rsid w:val="000845AC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050D"/>
    <w:rsid w:val="000A32B6"/>
    <w:rsid w:val="000A6371"/>
    <w:rsid w:val="000A6598"/>
    <w:rsid w:val="000B068C"/>
    <w:rsid w:val="000B5D7C"/>
    <w:rsid w:val="000B6AC5"/>
    <w:rsid w:val="000B7290"/>
    <w:rsid w:val="000B7329"/>
    <w:rsid w:val="000B7484"/>
    <w:rsid w:val="000B7BBB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24B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9DB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59C"/>
    <w:rsid w:val="000F4E96"/>
    <w:rsid w:val="000F55DB"/>
    <w:rsid w:val="000F6F5B"/>
    <w:rsid w:val="000F720B"/>
    <w:rsid w:val="000F7CF3"/>
    <w:rsid w:val="00100081"/>
    <w:rsid w:val="00101290"/>
    <w:rsid w:val="00101DD6"/>
    <w:rsid w:val="00103597"/>
    <w:rsid w:val="00104E1F"/>
    <w:rsid w:val="00106130"/>
    <w:rsid w:val="00106731"/>
    <w:rsid w:val="0010693E"/>
    <w:rsid w:val="00107271"/>
    <w:rsid w:val="00107DD7"/>
    <w:rsid w:val="00115340"/>
    <w:rsid w:val="00117756"/>
    <w:rsid w:val="00117DC6"/>
    <w:rsid w:val="00120F84"/>
    <w:rsid w:val="00121A1F"/>
    <w:rsid w:val="00122385"/>
    <w:rsid w:val="001230A7"/>
    <w:rsid w:val="00124F5F"/>
    <w:rsid w:val="00125C53"/>
    <w:rsid w:val="00127334"/>
    <w:rsid w:val="00127606"/>
    <w:rsid w:val="00127A3D"/>
    <w:rsid w:val="00127EC8"/>
    <w:rsid w:val="00127FE9"/>
    <w:rsid w:val="001313C2"/>
    <w:rsid w:val="00132E9C"/>
    <w:rsid w:val="00133668"/>
    <w:rsid w:val="001339EF"/>
    <w:rsid w:val="00133EF7"/>
    <w:rsid w:val="00134701"/>
    <w:rsid w:val="00136404"/>
    <w:rsid w:val="0013655E"/>
    <w:rsid w:val="00136592"/>
    <w:rsid w:val="00137346"/>
    <w:rsid w:val="0013751A"/>
    <w:rsid w:val="00140AEC"/>
    <w:rsid w:val="00141415"/>
    <w:rsid w:val="00141439"/>
    <w:rsid w:val="00141D09"/>
    <w:rsid w:val="00141D7A"/>
    <w:rsid w:val="00143107"/>
    <w:rsid w:val="00143ED8"/>
    <w:rsid w:val="00144E8C"/>
    <w:rsid w:val="00145642"/>
    <w:rsid w:val="0015016E"/>
    <w:rsid w:val="001509E5"/>
    <w:rsid w:val="00151A21"/>
    <w:rsid w:val="00151C02"/>
    <w:rsid w:val="00151D69"/>
    <w:rsid w:val="0015383E"/>
    <w:rsid w:val="00153F44"/>
    <w:rsid w:val="00154809"/>
    <w:rsid w:val="001548E7"/>
    <w:rsid w:val="00155F16"/>
    <w:rsid w:val="001565F8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673FA"/>
    <w:rsid w:val="001673FB"/>
    <w:rsid w:val="00167493"/>
    <w:rsid w:val="00170481"/>
    <w:rsid w:val="00173531"/>
    <w:rsid w:val="001757E8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87ADA"/>
    <w:rsid w:val="00190521"/>
    <w:rsid w:val="00190A26"/>
    <w:rsid w:val="0019134D"/>
    <w:rsid w:val="00191C1E"/>
    <w:rsid w:val="00191C36"/>
    <w:rsid w:val="00192E02"/>
    <w:rsid w:val="00194EBA"/>
    <w:rsid w:val="00195AEF"/>
    <w:rsid w:val="00195D12"/>
    <w:rsid w:val="00195E7E"/>
    <w:rsid w:val="00195FF5"/>
    <w:rsid w:val="0019600E"/>
    <w:rsid w:val="0019601A"/>
    <w:rsid w:val="001962A5"/>
    <w:rsid w:val="001962E5"/>
    <w:rsid w:val="00196802"/>
    <w:rsid w:val="001A22A5"/>
    <w:rsid w:val="001A2829"/>
    <w:rsid w:val="001A5D99"/>
    <w:rsid w:val="001A6F23"/>
    <w:rsid w:val="001A7121"/>
    <w:rsid w:val="001A7AC6"/>
    <w:rsid w:val="001B0E77"/>
    <w:rsid w:val="001B285C"/>
    <w:rsid w:val="001B2AAF"/>
    <w:rsid w:val="001B3192"/>
    <w:rsid w:val="001B3820"/>
    <w:rsid w:val="001B3E25"/>
    <w:rsid w:val="001B4014"/>
    <w:rsid w:val="001B43BA"/>
    <w:rsid w:val="001B47DA"/>
    <w:rsid w:val="001B62CF"/>
    <w:rsid w:val="001B7FD4"/>
    <w:rsid w:val="001C0CD9"/>
    <w:rsid w:val="001C19CB"/>
    <w:rsid w:val="001C2D55"/>
    <w:rsid w:val="001C347A"/>
    <w:rsid w:val="001C37EA"/>
    <w:rsid w:val="001C62C2"/>
    <w:rsid w:val="001C7103"/>
    <w:rsid w:val="001D039E"/>
    <w:rsid w:val="001D1A2D"/>
    <w:rsid w:val="001D1FC2"/>
    <w:rsid w:val="001D2559"/>
    <w:rsid w:val="001D3743"/>
    <w:rsid w:val="001D5D1C"/>
    <w:rsid w:val="001E319B"/>
    <w:rsid w:val="001E5D3F"/>
    <w:rsid w:val="001E634A"/>
    <w:rsid w:val="001E6D26"/>
    <w:rsid w:val="001F090B"/>
    <w:rsid w:val="001F19B0"/>
    <w:rsid w:val="001F2CED"/>
    <w:rsid w:val="001F314E"/>
    <w:rsid w:val="001F5706"/>
    <w:rsid w:val="001F6CEB"/>
    <w:rsid w:val="001F78FD"/>
    <w:rsid w:val="002037CA"/>
    <w:rsid w:val="00206147"/>
    <w:rsid w:val="002061E0"/>
    <w:rsid w:val="0021292B"/>
    <w:rsid w:val="00213168"/>
    <w:rsid w:val="0021474F"/>
    <w:rsid w:val="00214C6B"/>
    <w:rsid w:val="00215CBB"/>
    <w:rsid w:val="00220881"/>
    <w:rsid w:val="00220A08"/>
    <w:rsid w:val="00220A91"/>
    <w:rsid w:val="00221D18"/>
    <w:rsid w:val="002224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062"/>
    <w:rsid w:val="00235926"/>
    <w:rsid w:val="00241E80"/>
    <w:rsid w:val="0024201B"/>
    <w:rsid w:val="00242216"/>
    <w:rsid w:val="00242C9E"/>
    <w:rsid w:val="002446B5"/>
    <w:rsid w:val="00244733"/>
    <w:rsid w:val="0024696C"/>
    <w:rsid w:val="00246B2B"/>
    <w:rsid w:val="00247240"/>
    <w:rsid w:val="002473C9"/>
    <w:rsid w:val="00247E6F"/>
    <w:rsid w:val="0025072F"/>
    <w:rsid w:val="00252708"/>
    <w:rsid w:val="002528FF"/>
    <w:rsid w:val="00253640"/>
    <w:rsid w:val="00254341"/>
    <w:rsid w:val="00256851"/>
    <w:rsid w:val="00260A64"/>
    <w:rsid w:val="00261747"/>
    <w:rsid w:val="002632B7"/>
    <w:rsid w:val="0026458C"/>
    <w:rsid w:val="00264E0A"/>
    <w:rsid w:val="00265CEA"/>
    <w:rsid w:val="00265E47"/>
    <w:rsid w:val="002662E7"/>
    <w:rsid w:val="00266EA4"/>
    <w:rsid w:val="00267C77"/>
    <w:rsid w:val="0027019D"/>
    <w:rsid w:val="00274583"/>
    <w:rsid w:val="002761C6"/>
    <w:rsid w:val="00277392"/>
    <w:rsid w:val="00281C4A"/>
    <w:rsid w:val="00283DC1"/>
    <w:rsid w:val="00284315"/>
    <w:rsid w:val="00284D1E"/>
    <w:rsid w:val="00285114"/>
    <w:rsid w:val="00285586"/>
    <w:rsid w:val="002855D1"/>
    <w:rsid w:val="00285E0A"/>
    <w:rsid w:val="00286CF9"/>
    <w:rsid w:val="0028705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C1F"/>
    <w:rsid w:val="002A7D7B"/>
    <w:rsid w:val="002B06A7"/>
    <w:rsid w:val="002B2AEB"/>
    <w:rsid w:val="002B5970"/>
    <w:rsid w:val="002B5EB4"/>
    <w:rsid w:val="002C01DF"/>
    <w:rsid w:val="002C08A7"/>
    <w:rsid w:val="002C0E7D"/>
    <w:rsid w:val="002C1AA6"/>
    <w:rsid w:val="002C1D09"/>
    <w:rsid w:val="002C2BF1"/>
    <w:rsid w:val="002C4B0C"/>
    <w:rsid w:val="002C581F"/>
    <w:rsid w:val="002C5858"/>
    <w:rsid w:val="002C5FA9"/>
    <w:rsid w:val="002C6308"/>
    <w:rsid w:val="002C73F5"/>
    <w:rsid w:val="002D1182"/>
    <w:rsid w:val="002D1202"/>
    <w:rsid w:val="002D133C"/>
    <w:rsid w:val="002D5C5F"/>
    <w:rsid w:val="002D5E88"/>
    <w:rsid w:val="002D601E"/>
    <w:rsid w:val="002E18B5"/>
    <w:rsid w:val="002E18E0"/>
    <w:rsid w:val="002E22F4"/>
    <w:rsid w:val="002E3087"/>
    <w:rsid w:val="002E3584"/>
    <w:rsid w:val="002E4306"/>
    <w:rsid w:val="002E4AA0"/>
    <w:rsid w:val="002E4EDC"/>
    <w:rsid w:val="002E57D4"/>
    <w:rsid w:val="002E602B"/>
    <w:rsid w:val="002E63DE"/>
    <w:rsid w:val="002E6C8A"/>
    <w:rsid w:val="002F0529"/>
    <w:rsid w:val="002F0D67"/>
    <w:rsid w:val="002F11DA"/>
    <w:rsid w:val="002F14FA"/>
    <w:rsid w:val="002F2431"/>
    <w:rsid w:val="002F2B35"/>
    <w:rsid w:val="002F3628"/>
    <w:rsid w:val="002F43D3"/>
    <w:rsid w:val="002F4CC6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1C2"/>
    <w:rsid w:val="0030474E"/>
    <w:rsid w:val="00304FBB"/>
    <w:rsid w:val="00305285"/>
    <w:rsid w:val="00305981"/>
    <w:rsid w:val="00305A9B"/>
    <w:rsid w:val="003067A8"/>
    <w:rsid w:val="00306A49"/>
    <w:rsid w:val="00310587"/>
    <w:rsid w:val="00310EDB"/>
    <w:rsid w:val="00312010"/>
    <w:rsid w:val="00312550"/>
    <w:rsid w:val="0031318C"/>
    <w:rsid w:val="00314030"/>
    <w:rsid w:val="00314E5D"/>
    <w:rsid w:val="0031510C"/>
    <w:rsid w:val="003157A5"/>
    <w:rsid w:val="00317A80"/>
    <w:rsid w:val="00317B27"/>
    <w:rsid w:val="00320314"/>
    <w:rsid w:val="003203C6"/>
    <w:rsid w:val="003209FA"/>
    <w:rsid w:val="00322480"/>
    <w:rsid w:val="00322D2F"/>
    <w:rsid w:val="003234AF"/>
    <w:rsid w:val="0032363C"/>
    <w:rsid w:val="00323DAB"/>
    <w:rsid w:val="0032513B"/>
    <w:rsid w:val="00325640"/>
    <w:rsid w:val="003270AA"/>
    <w:rsid w:val="003317E2"/>
    <w:rsid w:val="00331BAE"/>
    <w:rsid w:val="00331D32"/>
    <w:rsid w:val="0033432F"/>
    <w:rsid w:val="00340419"/>
    <w:rsid w:val="0034475A"/>
    <w:rsid w:val="0034536F"/>
    <w:rsid w:val="00346622"/>
    <w:rsid w:val="003479DD"/>
    <w:rsid w:val="00353334"/>
    <w:rsid w:val="0035538F"/>
    <w:rsid w:val="00355F50"/>
    <w:rsid w:val="003562F3"/>
    <w:rsid w:val="00360045"/>
    <w:rsid w:val="00360691"/>
    <w:rsid w:val="0036072F"/>
    <w:rsid w:val="0036100E"/>
    <w:rsid w:val="00363396"/>
    <w:rsid w:val="00363438"/>
    <w:rsid w:val="00367CC7"/>
    <w:rsid w:val="00370C33"/>
    <w:rsid w:val="00372200"/>
    <w:rsid w:val="003728C0"/>
    <w:rsid w:val="003731E0"/>
    <w:rsid w:val="003735E0"/>
    <w:rsid w:val="003750BC"/>
    <w:rsid w:val="0037514A"/>
    <w:rsid w:val="00375192"/>
    <w:rsid w:val="00375440"/>
    <w:rsid w:val="00375CA2"/>
    <w:rsid w:val="003763A6"/>
    <w:rsid w:val="00376B78"/>
    <w:rsid w:val="003771DB"/>
    <w:rsid w:val="00377CB8"/>
    <w:rsid w:val="00377EC3"/>
    <w:rsid w:val="00377F21"/>
    <w:rsid w:val="00382FEA"/>
    <w:rsid w:val="003841F5"/>
    <w:rsid w:val="0038460D"/>
    <w:rsid w:val="00384B72"/>
    <w:rsid w:val="00384D9C"/>
    <w:rsid w:val="0039125C"/>
    <w:rsid w:val="003918DA"/>
    <w:rsid w:val="00391F3C"/>
    <w:rsid w:val="00393C53"/>
    <w:rsid w:val="00394645"/>
    <w:rsid w:val="0039503E"/>
    <w:rsid w:val="003950F8"/>
    <w:rsid w:val="003951BD"/>
    <w:rsid w:val="003957FA"/>
    <w:rsid w:val="0039649E"/>
    <w:rsid w:val="00396FD8"/>
    <w:rsid w:val="003A2F10"/>
    <w:rsid w:val="003A4892"/>
    <w:rsid w:val="003A635E"/>
    <w:rsid w:val="003A6ADD"/>
    <w:rsid w:val="003A7105"/>
    <w:rsid w:val="003A7A79"/>
    <w:rsid w:val="003A7DDA"/>
    <w:rsid w:val="003B0588"/>
    <w:rsid w:val="003B062A"/>
    <w:rsid w:val="003B0B7B"/>
    <w:rsid w:val="003B2BEA"/>
    <w:rsid w:val="003B3B29"/>
    <w:rsid w:val="003B3F9A"/>
    <w:rsid w:val="003B590B"/>
    <w:rsid w:val="003B626B"/>
    <w:rsid w:val="003B6EDD"/>
    <w:rsid w:val="003B7589"/>
    <w:rsid w:val="003C05B4"/>
    <w:rsid w:val="003C0AFD"/>
    <w:rsid w:val="003C1592"/>
    <w:rsid w:val="003C164C"/>
    <w:rsid w:val="003C2885"/>
    <w:rsid w:val="003C32E6"/>
    <w:rsid w:val="003C33E2"/>
    <w:rsid w:val="003C3957"/>
    <w:rsid w:val="003C42D2"/>
    <w:rsid w:val="003C67A5"/>
    <w:rsid w:val="003C71F7"/>
    <w:rsid w:val="003D02A2"/>
    <w:rsid w:val="003D0563"/>
    <w:rsid w:val="003D19A1"/>
    <w:rsid w:val="003D1ACA"/>
    <w:rsid w:val="003D224E"/>
    <w:rsid w:val="003D405F"/>
    <w:rsid w:val="003D644A"/>
    <w:rsid w:val="003D6545"/>
    <w:rsid w:val="003D7943"/>
    <w:rsid w:val="003D7B36"/>
    <w:rsid w:val="003E2BE8"/>
    <w:rsid w:val="003E4AF6"/>
    <w:rsid w:val="003E7D01"/>
    <w:rsid w:val="003E7DF8"/>
    <w:rsid w:val="003F138E"/>
    <w:rsid w:val="003F1A59"/>
    <w:rsid w:val="003F2112"/>
    <w:rsid w:val="003F2357"/>
    <w:rsid w:val="003F3C1F"/>
    <w:rsid w:val="003F43AB"/>
    <w:rsid w:val="003F5814"/>
    <w:rsid w:val="003F5BEE"/>
    <w:rsid w:val="003F654C"/>
    <w:rsid w:val="003F655B"/>
    <w:rsid w:val="003F6771"/>
    <w:rsid w:val="003F6BB3"/>
    <w:rsid w:val="004002DA"/>
    <w:rsid w:val="004009A6"/>
    <w:rsid w:val="00400B04"/>
    <w:rsid w:val="00400B6F"/>
    <w:rsid w:val="004018A1"/>
    <w:rsid w:val="004048E9"/>
    <w:rsid w:val="00406B7B"/>
    <w:rsid w:val="0040741D"/>
    <w:rsid w:val="004077A8"/>
    <w:rsid w:val="00407B65"/>
    <w:rsid w:val="00407BB8"/>
    <w:rsid w:val="00407E0A"/>
    <w:rsid w:val="0041077B"/>
    <w:rsid w:val="00410B94"/>
    <w:rsid w:val="00411F09"/>
    <w:rsid w:val="00413ED0"/>
    <w:rsid w:val="00414CDB"/>
    <w:rsid w:val="004153BA"/>
    <w:rsid w:val="00415731"/>
    <w:rsid w:val="00416124"/>
    <w:rsid w:val="00417997"/>
    <w:rsid w:val="004202BB"/>
    <w:rsid w:val="004203CD"/>
    <w:rsid w:val="00420C2E"/>
    <w:rsid w:val="00424173"/>
    <w:rsid w:val="00426525"/>
    <w:rsid w:val="00426C7D"/>
    <w:rsid w:val="004272B5"/>
    <w:rsid w:val="00430179"/>
    <w:rsid w:val="0043338D"/>
    <w:rsid w:val="004346CD"/>
    <w:rsid w:val="00435F58"/>
    <w:rsid w:val="00437205"/>
    <w:rsid w:val="0043769D"/>
    <w:rsid w:val="00437D8C"/>
    <w:rsid w:val="00440594"/>
    <w:rsid w:val="00440D61"/>
    <w:rsid w:val="00440D8B"/>
    <w:rsid w:val="0044147D"/>
    <w:rsid w:val="004417AB"/>
    <w:rsid w:val="004424CC"/>
    <w:rsid w:val="004437D3"/>
    <w:rsid w:val="00445474"/>
    <w:rsid w:val="0045049C"/>
    <w:rsid w:val="00450986"/>
    <w:rsid w:val="00451C4D"/>
    <w:rsid w:val="00451EF5"/>
    <w:rsid w:val="00451FF3"/>
    <w:rsid w:val="0045572F"/>
    <w:rsid w:val="004559BA"/>
    <w:rsid w:val="0045611D"/>
    <w:rsid w:val="0045645B"/>
    <w:rsid w:val="004565EB"/>
    <w:rsid w:val="004601F3"/>
    <w:rsid w:val="00460AA5"/>
    <w:rsid w:val="00460B00"/>
    <w:rsid w:val="00460E85"/>
    <w:rsid w:val="00461F90"/>
    <w:rsid w:val="00462569"/>
    <w:rsid w:val="00462826"/>
    <w:rsid w:val="004635BC"/>
    <w:rsid w:val="004658EB"/>
    <w:rsid w:val="004676F9"/>
    <w:rsid w:val="00470B59"/>
    <w:rsid w:val="00472626"/>
    <w:rsid w:val="00475718"/>
    <w:rsid w:val="0047614B"/>
    <w:rsid w:val="0047759E"/>
    <w:rsid w:val="0047793C"/>
    <w:rsid w:val="004802C3"/>
    <w:rsid w:val="00480474"/>
    <w:rsid w:val="004813F2"/>
    <w:rsid w:val="00482787"/>
    <w:rsid w:val="0048342B"/>
    <w:rsid w:val="004834A5"/>
    <w:rsid w:val="00483C96"/>
    <w:rsid w:val="00484B82"/>
    <w:rsid w:val="004852AF"/>
    <w:rsid w:val="00485952"/>
    <w:rsid w:val="00485ABD"/>
    <w:rsid w:val="0048612E"/>
    <w:rsid w:val="00490EA7"/>
    <w:rsid w:val="00492EC7"/>
    <w:rsid w:val="0049350F"/>
    <w:rsid w:val="004945CA"/>
    <w:rsid w:val="004971A3"/>
    <w:rsid w:val="00497866"/>
    <w:rsid w:val="00497A24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17"/>
    <w:rsid w:val="004C1A5E"/>
    <w:rsid w:val="004C28F6"/>
    <w:rsid w:val="004C2A60"/>
    <w:rsid w:val="004C2D13"/>
    <w:rsid w:val="004C33B3"/>
    <w:rsid w:val="004C3DB7"/>
    <w:rsid w:val="004C5517"/>
    <w:rsid w:val="004C5D8F"/>
    <w:rsid w:val="004C638E"/>
    <w:rsid w:val="004C734A"/>
    <w:rsid w:val="004D02AE"/>
    <w:rsid w:val="004D0593"/>
    <w:rsid w:val="004D14F1"/>
    <w:rsid w:val="004D1FC6"/>
    <w:rsid w:val="004D2AE3"/>
    <w:rsid w:val="004D2EE0"/>
    <w:rsid w:val="004D4807"/>
    <w:rsid w:val="004D4E32"/>
    <w:rsid w:val="004D55BC"/>
    <w:rsid w:val="004D579C"/>
    <w:rsid w:val="004E0944"/>
    <w:rsid w:val="004E0D56"/>
    <w:rsid w:val="004E144D"/>
    <w:rsid w:val="004E1C6C"/>
    <w:rsid w:val="004E4196"/>
    <w:rsid w:val="004E474C"/>
    <w:rsid w:val="004E636C"/>
    <w:rsid w:val="004E6C6E"/>
    <w:rsid w:val="004E74F0"/>
    <w:rsid w:val="004E7F05"/>
    <w:rsid w:val="004F24CE"/>
    <w:rsid w:val="004F2C3D"/>
    <w:rsid w:val="004F4028"/>
    <w:rsid w:val="004F41D1"/>
    <w:rsid w:val="004F4E9E"/>
    <w:rsid w:val="004F517F"/>
    <w:rsid w:val="004F5C65"/>
    <w:rsid w:val="004F6968"/>
    <w:rsid w:val="004F70A3"/>
    <w:rsid w:val="004F7A6F"/>
    <w:rsid w:val="0050114C"/>
    <w:rsid w:val="00501281"/>
    <w:rsid w:val="0050129F"/>
    <w:rsid w:val="005013BD"/>
    <w:rsid w:val="00501954"/>
    <w:rsid w:val="00505047"/>
    <w:rsid w:val="005067F5"/>
    <w:rsid w:val="00506AF5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2A6E"/>
    <w:rsid w:val="005241EB"/>
    <w:rsid w:val="005244A8"/>
    <w:rsid w:val="005247BF"/>
    <w:rsid w:val="0052606E"/>
    <w:rsid w:val="005263EE"/>
    <w:rsid w:val="0052793D"/>
    <w:rsid w:val="005300CC"/>
    <w:rsid w:val="005308BD"/>
    <w:rsid w:val="005308BF"/>
    <w:rsid w:val="00531D00"/>
    <w:rsid w:val="00531F05"/>
    <w:rsid w:val="005327F9"/>
    <w:rsid w:val="00533505"/>
    <w:rsid w:val="00533874"/>
    <w:rsid w:val="00534713"/>
    <w:rsid w:val="00536758"/>
    <w:rsid w:val="005374BC"/>
    <w:rsid w:val="00537902"/>
    <w:rsid w:val="00537D43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09AF"/>
    <w:rsid w:val="005518D0"/>
    <w:rsid w:val="00551A69"/>
    <w:rsid w:val="00553C3F"/>
    <w:rsid w:val="005543CD"/>
    <w:rsid w:val="00555868"/>
    <w:rsid w:val="00555B06"/>
    <w:rsid w:val="00557871"/>
    <w:rsid w:val="00557B63"/>
    <w:rsid w:val="00560283"/>
    <w:rsid w:val="00560C94"/>
    <w:rsid w:val="0056133F"/>
    <w:rsid w:val="005630A8"/>
    <w:rsid w:val="00563F7B"/>
    <w:rsid w:val="00567774"/>
    <w:rsid w:val="00567CD4"/>
    <w:rsid w:val="00573631"/>
    <w:rsid w:val="005741EA"/>
    <w:rsid w:val="0057500D"/>
    <w:rsid w:val="00575F99"/>
    <w:rsid w:val="005766CC"/>
    <w:rsid w:val="00577D10"/>
    <w:rsid w:val="00580347"/>
    <w:rsid w:val="005808C8"/>
    <w:rsid w:val="0058183F"/>
    <w:rsid w:val="005818D1"/>
    <w:rsid w:val="00581AE8"/>
    <w:rsid w:val="00581D2D"/>
    <w:rsid w:val="00582A6B"/>
    <w:rsid w:val="005836CD"/>
    <w:rsid w:val="00584B49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593"/>
    <w:rsid w:val="00594C53"/>
    <w:rsid w:val="00595561"/>
    <w:rsid w:val="005961A6"/>
    <w:rsid w:val="0059669F"/>
    <w:rsid w:val="00597EE1"/>
    <w:rsid w:val="005A2527"/>
    <w:rsid w:val="005A29B8"/>
    <w:rsid w:val="005A38CB"/>
    <w:rsid w:val="005A4D31"/>
    <w:rsid w:val="005A7952"/>
    <w:rsid w:val="005A7F8A"/>
    <w:rsid w:val="005B00CA"/>
    <w:rsid w:val="005B048B"/>
    <w:rsid w:val="005B04A3"/>
    <w:rsid w:val="005B1FEA"/>
    <w:rsid w:val="005B2069"/>
    <w:rsid w:val="005B2A00"/>
    <w:rsid w:val="005B2A09"/>
    <w:rsid w:val="005B3271"/>
    <w:rsid w:val="005B47B7"/>
    <w:rsid w:val="005B525E"/>
    <w:rsid w:val="005B52F6"/>
    <w:rsid w:val="005B5925"/>
    <w:rsid w:val="005B61CC"/>
    <w:rsid w:val="005B61D0"/>
    <w:rsid w:val="005B699F"/>
    <w:rsid w:val="005B6A3E"/>
    <w:rsid w:val="005C180B"/>
    <w:rsid w:val="005C2394"/>
    <w:rsid w:val="005C32C9"/>
    <w:rsid w:val="005C4191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C90"/>
    <w:rsid w:val="005E02C1"/>
    <w:rsid w:val="005E1491"/>
    <w:rsid w:val="005E1C59"/>
    <w:rsid w:val="005E238C"/>
    <w:rsid w:val="005E292D"/>
    <w:rsid w:val="005E62FC"/>
    <w:rsid w:val="005E7B21"/>
    <w:rsid w:val="005E7D1F"/>
    <w:rsid w:val="005F0A59"/>
    <w:rsid w:val="005F2F38"/>
    <w:rsid w:val="005F3643"/>
    <w:rsid w:val="005F4511"/>
    <w:rsid w:val="005F5AA7"/>
    <w:rsid w:val="005F7A1F"/>
    <w:rsid w:val="006001C9"/>
    <w:rsid w:val="0060042A"/>
    <w:rsid w:val="006004FC"/>
    <w:rsid w:val="00601365"/>
    <w:rsid w:val="00602410"/>
    <w:rsid w:val="006033B0"/>
    <w:rsid w:val="0060420B"/>
    <w:rsid w:val="00605D5D"/>
    <w:rsid w:val="00605E5D"/>
    <w:rsid w:val="006121A0"/>
    <w:rsid w:val="00612811"/>
    <w:rsid w:val="006131DC"/>
    <w:rsid w:val="0061345C"/>
    <w:rsid w:val="006134EC"/>
    <w:rsid w:val="00613868"/>
    <w:rsid w:val="006148E7"/>
    <w:rsid w:val="006149C7"/>
    <w:rsid w:val="00615023"/>
    <w:rsid w:val="00615786"/>
    <w:rsid w:val="00615CED"/>
    <w:rsid w:val="00615D22"/>
    <w:rsid w:val="00615F12"/>
    <w:rsid w:val="00616213"/>
    <w:rsid w:val="00621FB4"/>
    <w:rsid w:val="00622474"/>
    <w:rsid w:val="00622D61"/>
    <w:rsid w:val="00622E6C"/>
    <w:rsid w:val="00622FED"/>
    <w:rsid w:val="006242A2"/>
    <w:rsid w:val="006243AB"/>
    <w:rsid w:val="00624461"/>
    <w:rsid w:val="00625088"/>
    <w:rsid w:val="0062541E"/>
    <w:rsid w:val="006269BB"/>
    <w:rsid w:val="00630D62"/>
    <w:rsid w:val="00632BA3"/>
    <w:rsid w:val="00632BEC"/>
    <w:rsid w:val="00633BF3"/>
    <w:rsid w:val="00633EA7"/>
    <w:rsid w:val="006342CF"/>
    <w:rsid w:val="00634545"/>
    <w:rsid w:val="00634B97"/>
    <w:rsid w:val="00635291"/>
    <w:rsid w:val="006364F4"/>
    <w:rsid w:val="006375E0"/>
    <w:rsid w:val="00637C53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088"/>
    <w:rsid w:val="006508DF"/>
    <w:rsid w:val="00650F70"/>
    <w:rsid w:val="00650FF3"/>
    <w:rsid w:val="006512FD"/>
    <w:rsid w:val="00651664"/>
    <w:rsid w:val="00652856"/>
    <w:rsid w:val="00655579"/>
    <w:rsid w:val="00656B8E"/>
    <w:rsid w:val="00656F42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3641"/>
    <w:rsid w:val="00673689"/>
    <w:rsid w:val="00676792"/>
    <w:rsid w:val="006806A9"/>
    <w:rsid w:val="006817A0"/>
    <w:rsid w:val="00681C28"/>
    <w:rsid w:val="006827CB"/>
    <w:rsid w:val="006837DC"/>
    <w:rsid w:val="006841FC"/>
    <w:rsid w:val="00685527"/>
    <w:rsid w:val="006865C7"/>
    <w:rsid w:val="0069133E"/>
    <w:rsid w:val="00691E00"/>
    <w:rsid w:val="00692191"/>
    <w:rsid w:val="0069481B"/>
    <w:rsid w:val="00694E0B"/>
    <w:rsid w:val="00696EAC"/>
    <w:rsid w:val="00697432"/>
    <w:rsid w:val="00697D58"/>
    <w:rsid w:val="006A1DE4"/>
    <w:rsid w:val="006A227A"/>
    <w:rsid w:val="006A383F"/>
    <w:rsid w:val="006A444C"/>
    <w:rsid w:val="006A4E1A"/>
    <w:rsid w:val="006A5578"/>
    <w:rsid w:val="006A7360"/>
    <w:rsid w:val="006A7F16"/>
    <w:rsid w:val="006B1281"/>
    <w:rsid w:val="006B1836"/>
    <w:rsid w:val="006B1DEF"/>
    <w:rsid w:val="006B2302"/>
    <w:rsid w:val="006B2AD4"/>
    <w:rsid w:val="006B2F64"/>
    <w:rsid w:val="006B3F15"/>
    <w:rsid w:val="006B4A0A"/>
    <w:rsid w:val="006B4B4D"/>
    <w:rsid w:val="006B569C"/>
    <w:rsid w:val="006B64A3"/>
    <w:rsid w:val="006B7797"/>
    <w:rsid w:val="006B7AFA"/>
    <w:rsid w:val="006C3726"/>
    <w:rsid w:val="006C3A63"/>
    <w:rsid w:val="006C4CFA"/>
    <w:rsid w:val="006C75F1"/>
    <w:rsid w:val="006C7720"/>
    <w:rsid w:val="006C784A"/>
    <w:rsid w:val="006D1137"/>
    <w:rsid w:val="006D1836"/>
    <w:rsid w:val="006D24D6"/>
    <w:rsid w:val="006D265E"/>
    <w:rsid w:val="006D4AD2"/>
    <w:rsid w:val="006D4C35"/>
    <w:rsid w:val="006D5133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0FDC"/>
    <w:rsid w:val="006F283F"/>
    <w:rsid w:val="006F29C7"/>
    <w:rsid w:val="006F2FF5"/>
    <w:rsid w:val="006F434A"/>
    <w:rsid w:val="006F5D72"/>
    <w:rsid w:val="006F6D72"/>
    <w:rsid w:val="006F7734"/>
    <w:rsid w:val="007004D6"/>
    <w:rsid w:val="007008F3"/>
    <w:rsid w:val="00702AB3"/>
    <w:rsid w:val="007036ED"/>
    <w:rsid w:val="007039BD"/>
    <w:rsid w:val="00704313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4D14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6A03"/>
    <w:rsid w:val="0074788E"/>
    <w:rsid w:val="007479D6"/>
    <w:rsid w:val="00747ADF"/>
    <w:rsid w:val="00750C69"/>
    <w:rsid w:val="007513CF"/>
    <w:rsid w:val="0075345A"/>
    <w:rsid w:val="00753684"/>
    <w:rsid w:val="00753762"/>
    <w:rsid w:val="0075416E"/>
    <w:rsid w:val="00754FB9"/>
    <w:rsid w:val="0075512D"/>
    <w:rsid w:val="00756042"/>
    <w:rsid w:val="00756BEE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0DCD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8D4"/>
    <w:rsid w:val="007869D5"/>
    <w:rsid w:val="00787F96"/>
    <w:rsid w:val="007903D5"/>
    <w:rsid w:val="00790F3D"/>
    <w:rsid w:val="00791873"/>
    <w:rsid w:val="0079283F"/>
    <w:rsid w:val="0079320B"/>
    <w:rsid w:val="007942D1"/>
    <w:rsid w:val="00794ABE"/>
    <w:rsid w:val="00794AEB"/>
    <w:rsid w:val="007963C2"/>
    <w:rsid w:val="007970B6"/>
    <w:rsid w:val="00797123"/>
    <w:rsid w:val="00797192"/>
    <w:rsid w:val="007A0014"/>
    <w:rsid w:val="007A04D7"/>
    <w:rsid w:val="007A0CAE"/>
    <w:rsid w:val="007A0D05"/>
    <w:rsid w:val="007A114B"/>
    <w:rsid w:val="007A15D4"/>
    <w:rsid w:val="007A2954"/>
    <w:rsid w:val="007A29DD"/>
    <w:rsid w:val="007A3472"/>
    <w:rsid w:val="007A535B"/>
    <w:rsid w:val="007B0386"/>
    <w:rsid w:val="007B072A"/>
    <w:rsid w:val="007B0F2C"/>
    <w:rsid w:val="007B11AB"/>
    <w:rsid w:val="007B18A5"/>
    <w:rsid w:val="007B226C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2EDD"/>
    <w:rsid w:val="007C5019"/>
    <w:rsid w:val="007C5170"/>
    <w:rsid w:val="007C51F0"/>
    <w:rsid w:val="007C5772"/>
    <w:rsid w:val="007C6AE3"/>
    <w:rsid w:val="007C7481"/>
    <w:rsid w:val="007C7C90"/>
    <w:rsid w:val="007D0BFC"/>
    <w:rsid w:val="007D158D"/>
    <w:rsid w:val="007D16CC"/>
    <w:rsid w:val="007D2012"/>
    <w:rsid w:val="007D2C54"/>
    <w:rsid w:val="007D4637"/>
    <w:rsid w:val="007D4BE7"/>
    <w:rsid w:val="007D54B2"/>
    <w:rsid w:val="007D6C0C"/>
    <w:rsid w:val="007D7685"/>
    <w:rsid w:val="007D777E"/>
    <w:rsid w:val="007E15D9"/>
    <w:rsid w:val="007E2A39"/>
    <w:rsid w:val="007E308B"/>
    <w:rsid w:val="007E348A"/>
    <w:rsid w:val="007E3538"/>
    <w:rsid w:val="007E5260"/>
    <w:rsid w:val="007F04C6"/>
    <w:rsid w:val="007F0742"/>
    <w:rsid w:val="007F1B09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7F7533"/>
    <w:rsid w:val="008006BC"/>
    <w:rsid w:val="00800BA0"/>
    <w:rsid w:val="008032FE"/>
    <w:rsid w:val="008046D6"/>
    <w:rsid w:val="00806508"/>
    <w:rsid w:val="00811566"/>
    <w:rsid w:val="0081248C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43C1"/>
    <w:rsid w:val="0083624E"/>
    <w:rsid w:val="008363D0"/>
    <w:rsid w:val="008363E5"/>
    <w:rsid w:val="00837014"/>
    <w:rsid w:val="00841EA2"/>
    <w:rsid w:val="00842C0C"/>
    <w:rsid w:val="008433F9"/>
    <w:rsid w:val="00843B4D"/>
    <w:rsid w:val="0084428A"/>
    <w:rsid w:val="008474EC"/>
    <w:rsid w:val="00847926"/>
    <w:rsid w:val="00850154"/>
    <w:rsid w:val="00851BBA"/>
    <w:rsid w:val="00851C93"/>
    <w:rsid w:val="00853BF9"/>
    <w:rsid w:val="008546A6"/>
    <w:rsid w:val="00854B8C"/>
    <w:rsid w:val="008561B8"/>
    <w:rsid w:val="008574C3"/>
    <w:rsid w:val="00857D4B"/>
    <w:rsid w:val="008609FF"/>
    <w:rsid w:val="0086167B"/>
    <w:rsid w:val="00862ADF"/>
    <w:rsid w:val="00865492"/>
    <w:rsid w:val="008656B8"/>
    <w:rsid w:val="008659B1"/>
    <w:rsid w:val="008667B2"/>
    <w:rsid w:val="00866AD0"/>
    <w:rsid w:val="0087122F"/>
    <w:rsid w:val="00871DA7"/>
    <w:rsid w:val="008723E0"/>
    <w:rsid w:val="008727FA"/>
    <w:rsid w:val="008739F9"/>
    <w:rsid w:val="0087407B"/>
    <w:rsid w:val="008740B4"/>
    <w:rsid w:val="0087433A"/>
    <w:rsid w:val="00874FDF"/>
    <w:rsid w:val="0087572B"/>
    <w:rsid w:val="0087768B"/>
    <w:rsid w:val="008805F0"/>
    <w:rsid w:val="00881BE6"/>
    <w:rsid w:val="00881CE1"/>
    <w:rsid w:val="008832E3"/>
    <w:rsid w:val="00883781"/>
    <w:rsid w:val="00884220"/>
    <w:rsid w:val="00884BC3"/>
    <w:rsid w:val="00885F09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B4B0F"/>
    <w:rsid w:val="008C0216"/>
    <w:rsid w:val="008C09F5"/>
    <w:rsid w:val="008C20E5"/>
    <w:rsid w:val="008C2337"/>
    <w:rsid w:val="008C273E"/>
    <w:rsid w:val="008C3E39"/>
    <w:rsid w:val="008C3F61"/>
    <w:rsid w:val="008C4722"/>
    <w:rsid w:val="008C59F1"/>
    <w:rsid w:val="008C71BA"/>
    <w:rsid w:val="008C7C36"/>
    <w:rsid w:val="008C7E11"/>
    <w:rsid w:val="008D0668"/>
    <w:rsid w:val="008D0A11"/>
    <w:rsid w:val="008D0CF7"/>
    <w:rsid w:val="008D13B1"/>
    <w:rsid w:val="008D16AA"/>
    <w:rsid w:val="008D1F90"/>
    <w:rsid w:val="008D224A"/>
    <w:rsid w:val="008D337E"/>
    <w:rsid w:val="008D35FD"/>
    <w:rsid w:val="008D3ED5"/>
    <w:rsid w:val="008D419C"/>
    <w:rsid w:val="008D4513"/>
    <w:rsid w:val="008D4EF3"/>
    <w:rsid w:val="008D554A"/>
    <w:rsid w:val="008D6DB6"/>
    <w:rsid w:val="008E1CB0"/>
    <w:rsid w:val="008E25AE"/>
    <w:rsid w:val="008E4456"/>
    <w:rsid w:val="008E495A"/>
    <w:rsid w:val="008E5098"/>
    <w:rsid w:val="008E60DB"/>
    <w:rsid w:val="008E78B7"/>
    <w:rsid w:val="008E7F56"/>
    <w:rsid w:val="008F0192"/>
    <w:rsid w:val="008F0662"/>
    <w:rsid w:val="008F0681"/>
    <w:rsid w:val="008F1326"/>
    <w:rsid w:val="008F2542"/>
    <w:rsid w:val="008F31BD"/>
    <w:rsid w:val="008F3930"/>
    <w:rsid w:val="008F3A51"/>
    <w:rsid w:val="008F5DD1"/>
    <w:rsid w:val="00900049"/>
    <w:rsid w:val="0090054B"/>
    <w:rsid w:val="00900E6D"/>
    <w:rsid w:val="009011C0"/>
    <w:rsid w:val="009022A6"/>
    <w:rsid w:val="00902E8B"/>
    <w:rsid w:val="009031A1"/>
    <w:rsid w:val="009039EB"/>
    <w:rsid w:val="00905FB0"/>
    <w:rsid w:val="00910A7C"/>
    <w:rsid w:val="00911176"/>
    <w:rsid w:val="009134A5"/>
    <w:rsid w:val="00913BC4"/>
    <w:rsid w:val="00915176"/>
    <w:rsid w:val="00916AF6"/>
    <w:rsid w:val="00920578"/>
    <w:rsid w:val="009205BB"/>
    <w:rsid w:val="00923F89"/>
    <w:rsid w:val="00924511"/>
    <w:rsid w:val="009265EE"/>
    <w:rsid w:val="00927445"/>
    <w:rsid w:val="0092750B"/>
    <w:rsid w:val="009302B1"/>
    <w:rsid w:val="009303A1"/>
    <w:rsid w:val="00931754"/>
    <w:rsid w:val="009321B5"/>
    <w:rsid w:val="009337EA"/>
    <w:rsid w:val="00934F00"/>
    <w:rsid w:val="00935020"/>
    <w:rsid w:val="00936217"/>
    <w:rsid w:val="00936C10"/>
    <w:rsid w:val="00940097"/>
    <w:rsid w:val="00941FDC"/>
    <w:rsid w:val="0094250F"/>
    <w:rsid w:val="0094330D"/>
    <w:rsid w:val="009440BE"/>
    <w:rsid w:val="009445B0"/>
    <w:rsid w:val="00944AD7"/>
    <w:rsid w:val="00945139"/>
    <w:rsid w:val="009455B5"/>
    <w:rsid w:val="009463A7"/>
    <w:rsid w:val="009465AC"/>
    <w:rsid w:val="00946931"/>
    <w:rsid w:val="00946ED6"/>
    <w:rsid w:val="0094733B"/>
    <w:rsid w:val="00951C8C"/>
    <w:rsid w:val="009520A3"/>
    <w:rsid w:val="009537B9"/>
    <w:rsid w:val="0095736F"/>
    <w:rsid w:val="009605DB"/>
    <w:rsid w:val="009618EE"/>
    <w:rsid w:val="00962CF8"/>
    <w:rsid w:val="009630C2"/>
    <w:rsid w:val="009638F7"/>
    <w:rsid w:val="00963CB3"/>
    <w:rsid w:val="00963CDE"/>
    <w:rsid w:val="00964ACD"/>
    <w:rsid w:val="00965099"/>
    <w:rsid w:val="009668E5"/>
    <w:rsid w:val="00966969"/>
    <w:rsid w:val="00967633"/>
    <w:rsid w:val="00967E65"/>
    <w:rsid w:val="00970113"/>
    <w:rsid w:val="00971559"/>
    <w:rsid w:val="00971945"/>
    <w:rsid w:val="00972B4B"/>
    <w:rsid w:val="00973170"/>
    <w:rsid w:val="00973C4F"/>
    <w:rsid w:val="0097481A"/>
    <w:rsid w:val="00977181"/>
    <w:rsid w:val="009773EE"/>
    <w:rsid w:val="00982067"/>
    <w:rsid w:val="00983543"/>
    <w:rsid w:val="00984849"/>
    <w:rsid w:val="00986E34"/>
    <w:rsid w:val="009917EF"/>
    <w:rsid w:val="009919B7"/>
    <w:rsid w:val="00991BDD"/>
    <w:rsid w:val="00992453"/>
    <w:rsid w:val="00992BF9"/>
    <w:rsid w:val="00992C91"/>
    <w:rsid w:val="0099327E"/>
    <w:rsid w:val="00993A3E"/>
    <w:rsid w:val="00996668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612"/>
    <w:rsid w:val="009C0211"/>
    <w:rsid w:val="009C0389"/>
    <w:rsid w:val="009C03C4"/>
    <w:rsid w:val="009C14FB"/>
    <w:rsid w:val="009C200B"/>
    <w:rsid w:val="009C4D0C"/>
    <w:rsid w:val="009C5F8F"/>
    <w:rsid w:val="009C6411"/>
    <w:rsid w:val="009C703B"/>
    <w:rsid w:val="009C71C6"/>
    <w:rsid w:val="009C7EF3"/>
    <w:rsid w:val="009D0828"/>
    <w:rsid w:val="009D1E23"/>
    <w:rsid w:val="009D2B2A"/>
    <w:rsid w:val="009D3DA9"/>
    <w:rsid w:val="009D3ED3"/>
    <w:rsid w:val="009D4F68"/>
    <w:rsid w:val="009D50D5"/>
    <w:rsid w:val="009D5301"/>
    <w:rsid w:val="009D5A70"/>
    <w:rsid w:val="009D5B2B"/>
    <w:rsid w:val="009E2943"/>
    <w:rsid w:val="009E46D4"/>
    <w:rsid w:val="009E474B"/>
    <w:rsid w:val="009E70BD"/>
    <w:rsid w:val="009E7970"/>
    <w:rsid w:val="009F070A"/>
    <w:rsid w:val="009F1E96"/>
    <w:rsid w:val="009F233B"/>
    <w:rsid w:val="009F3374"/>
    <w:rsid w:val="009F3FFE"/>
    <w:rsid w:val="009F4485"/>
    <w:rsid w:val="009F46FA"/>
    <w:rsid w:val="009F519B"/>
    <w:rsid w:val="009F565F"/>
    <w:rsid w:val="009F6F23"/>
    <w:rsid w:val="009F782A"/>
    <w:rsid w:val="009F7A48"/>
    <w:rsid w:val="00A00C51"/>
    <w:rsid w:val="00A00EAB"/>
    <w:rsid w:val="00A00F78"/>
    <w:rsid w:val="00A022E0"/>
    <w:rsid w:val="00A0249A"/>
    <w:rsid w:val="00A03165"/>
    <w:rsid w:val="00A035CD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6358"/>
    <w:rsid w:val="00A177D0"/>
    <w:rsid w:val="00A20734"/>
    <w:rsid w:val="00A208E8"/>
    <w:rsid w:val="00A20A18"/>
    <w:rsid w:val="00A215AE"/>
    <w:rsid w:val="00A21D9E"/>
    <w:rsid w:val="00A221EF"/>
    <w:rsid w:val="00A2223C"/>
    <w:rsid w:val="00A224A3"/>
    <w:rsid w:val="00A2303C"/>
    <w:rsid w:val="00A23F11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127"/>
    <w:rsid w:val="00A31E87"/>
    <w:rsid w:val="00A32A6D"/>
    <w:rsid w:val="00A33745"/>
    <w:rsid w:val="00A355C3"/>
    <w:rsid w:val="00A35ABE"/>
    <w:rsid w:val="00A35B38"/>
    <w:rsid w:val="00A3606C"/>
    <w:rsid w:val="00A3609A"/>
    <w:rsid w:val="00A36A78"/>
    <w:rsid w:val="00A40BAC"/>
    <w:rsid w:val="00A420E1"/>
    <w:rsid w:val="00A428F7"/>
    <w:rsid w:val="00A4321E"/>
    <w:rsid w:val="00A44A95"/>
    <w:rsid w:val="00A451BC"/>
    <w:rsid w:val="00A501FF"/>
    <w:rsid w:val="00A50F37"/>
    <w:rsid w:val="00A515A6"/>
    <w:rsid w:val="00A532C1"/>
    <w:rsid w:val="00A532D5"/>
    <w:rsid w:val="00A53A7C"/>
    <w:rsid w:val="00A5467B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45F1"/>
    <w:rsid w:val="00A64802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77377"/>
    <w:rsid w:val="00A80E73"/>
    <w:rsid w:val="00A811F8"/>
    <w:rsid w:val="00A81795"/>
    <w:rsid w:val="00A82CFE"/>
    <w:rsid w:val="00A83323"/>
    <w:rsid w:val="00A8452F"/>
    <w:rsid w:val="00A85B09"/>
    <w:rsid w:val="00A86855"/>
    <w:rsid w:val="00A87061"/>
    <w:rsid w:val="00A90F72"/>
    <w:rsid w:val="00A9285F"/>
    <w:rsid w:val="00A93000"/>
    <w:rsid w:val="00A937CA"/>
    <w:rsid w:val="00A949A9"/>
    <w:rsid w:val="00A96A05"/>
    <w:rsid w:val="00A97E27"/>
    <w:rsid w:val="00AA0527"/>
    <w:rsid w:val="00AA05AA"/>
    <w:rsid w:val="00AA196E"/>
    <w:rsid w:val="00AA1FFE"/>
    <w:rsid w:val="00AA239F"/>
    <w:rsid w:val="00AA2CDA"/>
    <w:rsid w:val="00AA4AE3"/>
    <w:rsid w:val="00AA52F6"/>
    <w:rsid w:val="00AA6A26"/>
    <w:rsid w:val="00AA6FEE"/>
    <w:rsid w:val="00AA7EBB"/>
    <w:rsid w:val="00AB0945"/>
    <w:rsid w:val="00AB0CD0"/>
    <w:rsid w:val="00AB1C4B"/>
    <w:rsid w:val="00AB4C39"/>
    <w:rsid w:val="00AB505E"/>
    <w:rsid w:val="00AB7195"/>
    <w:rsid w:val="00AC0676"/>
    <w:rsid w:val="00AC1252"/>
    <w:rsid w:val="00AC2EDD"/>
    <w:rsid w:val="00AC3175"/>
    <w:rsid w:val="00AC31A0"/>
    <w:rsid w:val="00AC3825"/>
    <w:rsid w:val="00AC4307"/>
    <w:rsid w:val="00AC53F7"/>
    <w:rsid w:val="00AC74F3"/>
    <w:rsid w:val="00AC7ADF"/>
    <w:rsid w:val="00AC7F6B"/>
    <w:rsid w:val="00AD0055"/>
    <w:rsid w:val="00AD0B03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40AB"/>
    <w:rsid w:val="00AE7BDC"/>
    <w:rsid w:val="00AF0E08"/>
    <w:rsid w:val="00AF17B8"/>
    <w:rsid w:val="00AF204C"/>
    <w:rsid w:val="00AF2248"/>
    <w:rsid w:val="00AF3A26"/>
    <w:rsid w:val="00AF3C16"/>
    <w:rsid w:val="00AF5C3C"/>
    <w:rsid w:val="00AF5C81"/>
    <w:rsid w:val="00AF71B7"/>
    <w:rsid w:val="00AF7208"/>
    <w:rsid w:val="00B00FE2"/>
    <w:rsid w:val="00B010B8"/>
    <w:rsid w:val="00B01DC4"/>
    <w:rsid w:val="00B024AB"/>
    <w:rsid w:val="00B048E3"/>
    <w:rsid w:val="00B04952"/>
    <w:rsid w:val="00B05790"/>
    <w:rsid w:val="00B068DF"/>
    <w:rsid w:val="00B07190"/>
    <w:rsid w:val="00B101F6"/>
    <w:rsid w:val="00B10C15"/>
    <w:rsid w:val="00B11B37"/>
    <w:rsid w:val="00B11E27"/>
    <w:rsid w:val="00B12311"/>
    <w:rsid w:val="00B12815"/>
    <w:rsid w:val="00B12AEA"/>
    <w:rsid w:val="00B12B45"/>
    <w:rsid w:val="00B12D03"/>
    <w:rsid w:val="00B136AC"/>
    <w:rsid w:val="00B143DA"/>
    <w:rsid w:val="00B152F1"/>
    <w:rsid w:val="00B156A3"/>
    <w:rsid w:val="00B1601B"/>
    <w:rsid w:val="00B24C00"/>
    <w:rsid w:val="00B259A6"/>
    <w:rsid w:val="00B25B0F"/>
    <w:rsid w:val="00B279C7"/>
    <w:rsid w:val="00B31336"/>
    <w:rsid w:val="00B3141F"/>
    <w:rsid w:val="00B322C8"/>
    <w:rsid w:val="00B35242"/>
    <w:rsid w:val="00B36321"/>
    <w:rsid w:val="00B36B59"/>
    <w:rsid w:val="00B4184D"/>
    <w:rsid w:val="00B42BD5"/>
    <w:rsid w:val="00B43052"/>
    <w:rsid w:val="00B4318F"/>
    <w:rsid w:val="00B4341A"/>
    <w:rsid w:val="00B441D1"/>
    <w:rsid w:val="00B45886"/>
    <w:rsid w:val="00B45EAF"/>
    <w:rsid w:val="00B465E2"/>
    <w:rsid w:val="00B46A8C"/>
    <w:rsid w:val="00B518AF"/>
    <w:rsid w:val="00B51B8D"/>
    <w:rsid w:val="00B51EB6"/>
    <w:rsid w:val="00B54A38"/>
    <w:rsid w:val="00B54E2D"/>
    <w:rsid w:val="00B55DE6"/>
    <w:rsid w:val="00B56788"/>
    <w:rsid w:val="00B57303"/>
    <w:rsid w:val="00B57A29"/>
    <w:rsid w:val="00B60629"/>
    <w:rsid w:val="00B617BF"/>
    <w:rsid w:val="00B61BAC"/>
    <w:rsid w:val="00B632AB"/>
    <w:rsid w:val="00B63411"/>
    <w:rsid w:val="00B6478C"/>
    <w:rsid w:val="00B65693"/>
    <w:rsid w:val="00B659C4"/>
    <w:rsid w:val="00B65C5B"/>
    <w:rsid w:val="00B66055"/>
    <w:rsid w:val="00B71096"/>
    <w:rsid w:val="00B72E7C"/>
    <w:rsid w:val="00B7373D"/>
    <w:rsid w:val="00B73ADA"/>
    <w:rsid w:val="00B74E68"/>
    <w:rsid w:val="00B75EE6"/>
    <w:rsid w:val="00B76533"/>
    <w:rsid w:val="00B767EA"/>
    <w:rsid w:val="00B76C5A"/>
    <w:rsid w:val="00B77BA5"/>
    <w:rsid w:val="00B81480"/>
    <w:rsid w:val="00B815C9"/>
    <w:rsid w:val="00B82A73"/>
    <w:rsid w:val="00B82E4B"/>
    <w:rsid w:val="00B8412D"/>
    <w:rsid w:val="00B8481D"/>
    <w:rsid w:val="00B85AF2"/>
    <w:rsid w:val="00B85E4D"/>
    <w:rsid w:val="00B85FC7"/>
    <w:rsid w:val="00B87BD8"/>
    <w:rsid w:val="00B92097"/>
    <w:rsid w:val="00B941B1"/>
    <w:rsid w:val="00B946A9"/>
    <w:rsid w:val="00B94BE7"/>
    <w:rsid w:val="00B9732A"/>
    <w:rsid w:val="00B97488"/>
    <w:rsid w:val="00B97AC4"/>
    <w:rsid w:val="00BA0DE5"/>
    <w:rsid w:val="00BA19D6"/>
    <w:rsid w:val="00BA1FDC"/>
    <w:rsid w:val="00BA2631"/>
    <w:rsid w:val="00BA2FC7"/>
    <w:rsid w:val="00BA4239"/>
    <w:rsid w:val="00BA47BB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4DB3"/>
    <w:rsid w:val="00BC5221"/>
    <w:rsid w:val="00BC5550"/>
    <w:rsid w:val="00BC557F"/>
    <w:rsid w:val="00BC5631"/>
    <w:rsid w:val="00BC58B3"/>
    <w:rsid w:val="00BC5975"/>
    <w:rsid w:val="00BC6724"/>
    <w:rsid w:val="00BC7B5B"/>
    <w:rsid w:val="00BD1C51"/>
    <w:rsid w:val="00BD3D3C"/>
    <w:rsid w:val="00BD435A"/>
    <w:rsid w:val="00BD4F7F"/>
    <w:rsid w:val="00BD634D"/>
    <w:rsid w:val="00BD705D"/>
    <w:rsid w:val="00BE0260"/>
    <w:rsid w:val="00BE2C21"/>
    <w:rsid w:val="00BE3234"/>
    <w:rsid w:val="00BE3435"/>
    <w:rsid w:val="00BE6A38"/>
    <w:rsid w:val="00BE6C21"/>
    <w:rsid w:val="00BE7AEA"/>
    <w:rsid w:val="00BF028A"/>
    <w:rsid w:val="00BF09BB"/>
    <w:rsid w:val="00BF20ED"/>
    <w:rsid w:val="00BF3190"/>
    <w:rsid w:val="00BF31D0"/>
    <w:rsid w:val="00BF4411"/>
    <w:rsid w:val="00BF612E"/>
    <w:rsid w:val="00BF7825"/>
    <w:rsid w:val="00C01892"/>
    <w:rsid w:val="00C0192F"/>
    <w:rsid w:val="00C01B77"/>
    <w:rsid w:val="00C02281"/>
    <w:rsid w:val="00C029BD"/>
    <w:rsid w:val="00C02AA0"/>
    <w:rsid w:val="00C03341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6E5B"/>
    <w:rsid w:val="00C1724B"/>
    <w:rsid w:val="00C1752C"/>
    <w:rsid w:val="00C179D9"/>
    <w:rsid w:val="00C20961"/>
    <w:rsid w:val="00C23658"/>
    <w:rsid w:val="00C23A62"/>
    <w:rsid w:val="00C23E39"/>
    <w:rsid w:val="00C244E1"/>
    <w:rsid w:val="00C24573"/>
    <w:rsid w:val="00C2470F"/>
    <w:rsid w:val="00C24712"/>
    <w:rsid w:val="00C24E15"/>
    <w:rsid w:val="00C25783"/>
    <w:rsid w:val="00C25DF4"/>
    <w:rsid w:val="00C277E2"/>
    <w:rsid w:val="00C30D0D"/>
    <w:rsid w:val="00C32454"/>
    <w:rsid w:val="00C32E9D"/>
    <w:rsid w:val="00C33C85"/>
    <w:rsid w:val="00C34412"/>
    <w:rsid w:val="00C351A7"/>
    <w:rsid w:val="00C3560E"/>
    <w:rsid w:val="00C409DF"/>
    <w:rsid w:val="00C40B77"/>
    <w:rsid w:val="00C42EEA"/>
    <w:rsid w:val="00C4476E"/>
    <w:rsid w:val="00C456AB"/>
    <w:rsid w:val="00C457BA"/>
    <w:rsid w:val="00C45963"/>
    <w:rsid w:val="00C459B1"/>
    <w:rsid w:val="00C46838"/>
    <w:rsid w:val="00C468CF"/>
    <w:rsid w:val="00C50159"/>
    <w:rsid w:val="00C50B6D"/>
    <w:rsid w:val="00C50CFC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322"/>
    <w:rsid w:val="00C70BE8"/>
    <w:rsid w:val="00C7175C"/>
    <w:rsid w:val="00C72F80"/>
    <w:rsid w:val="00C734C3"/>
    <w:rsid w:val="00C737CC"/>
    <w:rsid w:val="00C74702"/>
    <w:rsid w:val="00C751BA"/>
    <w:rsid w:val="00C755BC"/>
    <w:rsid w:val="00C77DD8"/>
    <w:rsid w:val="00C77F15"/>
    <w:rsid w:val="00C80805"/>
    <w:rsid w:val="00C81641"/>
    <w:rsid w:val="00C81DA1"/>
    <w:rsid w:val="00C82689"/>
    <w:rsid w:val="00C82A52"/>
    <w:rsid w:val="00C84F91"/>
    <w:rsid w:val="00C85B11"/>
    <w:rsid w:val="00C87569"/>
    <w:rsid w:val="00C876E5"/>
    <w:rsid w:val="00C900FB"/>
    <w:rsid w:val="00C9039C"/>
    <w:rsid w:val="00C9178E"/>
    <w:rsid w:val="00C92AEC"/>
    <w:rsid w:val="00C947B3"/>
    <w:rsid w:val="00C94BA4"/>
    <w:rsid w:val="00C9764E"/>
    <w:rsid w:val="00CA1E69"/>
    <w:rsid w:val="00CA1F26"/>
    <w:rsid w:val="00CA352F"/>
    <w:rsid w:val="00CA4F63"/>
    <w:rsid w:val="00CA5205"/>
    <w:rsid w:val="00CA74B3"/>
    <w:rsid w:val="00CA7986"/>
    <w:rsid w:val="00CA7A52"/>
    <w:rsid w:val="00CA7A88"/>
    <w:rsid w:val="00CA7E2A"/>
    <w:rsid w:val="00CB09BA"/>
    <w:rsid w:val="00CB0D3C"/>
    <w:rsid w:val="00CB26BB"/>
    <w:rsid w:val="00CB2D25"/>
    <w:rsid w:val="00CB6E9A"/>
    <w:rsid w:val="00CB7033"/>
    <w:rsid w:val="00CB752F"/>
    <w:rsid w:val="00CC0361"/>
    <w:rsid w:val="00CC081C"/>
    <w:rsid w:val="00CC1E26"/>
    <w:rsid w:val="00CC4C73"/>
    <w:rsid w:val="00CC53DD"/>
    <w:rsid w:val="00CC5635"/>
    <w:rsid w:val="00CD097F"/>
    <w:rsid w:val="00CD16E4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8E6"/>
    <w:rsid w:val="00CE6EB5"/>
    <w:rsid w:val="00CF0257"/>
    <w:rsid w:val="00CF0E1A"/>
    <w:rsid w:val="00CF22E0"/>
    <w:rsid w:val="00CF2987"/>
    <w:rsid w:val="00CF3B34"/>
    <w:rsid w:val="00CF3CAB"/>
    <w:rsid w:val="00CF4176"/>
    <w:rsid w:val="00CF54E7"/>
    <w:rsid w:val="00CF565A"/>
    <w:rsid w:val="00CF6699"/>
    <w:rsid w:val="00CF680D"/>
    <w:rsid w:val="00CF698E"/>
    <w:rsid w:val="00CF7E13"/>
    <w:rsid w:val="00D00975"/>
    <w:rsid w:val="00D01023"/>
    <w:rsid w:val="00D01410"/>
    <w:rsid w:val="00D02549"/>
    <w:rsid w:val="00D02878"/>
    <w:rsid w:val="00D02B18"/>
    <w:rsid w:val="00D02FB5"/>
    <w:rsid w:val="00D03663"/>
    <w:rsid w:val="00D03E7B"/>
    <w:rsid w:val="00D0582D"/>
    <w:rsid w:val="00D058A6"/>
    <w:rsid w:val="00D05A6D"/>
    <w:rsid w:val="00D06E76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25304"/>
    <w:rsid w:val="00D25861"/>
    <w:rsid w:val="00D265B6"/>
    <w:rsid w:val="00D3021A"/>
    <w:rsid w:val="00D319A1"/>
    <w:rsid w:val="00D32508"/>
    <w:rsid w:val="00D33EC1"/>
    <w:rsid w:val="00D3525A"/>
    <w:rsid w:val="00D362F5"/>
    <w:rsid w:val="00D37612"/>
    <w:rsid w:val="00D378AA"/>
    <w:rsid w:val="00D40115"/>
    <w:rsid w:val="00D40EDA"/>
    <w:rsid w:val="00D4108C"/>
    <w:rsid w:val="00D41213"/>
    <w:rsid w:val="00D414C7"/>
    <w:rsid w:val="00D42536"/>
    <w:rsid w:val="00D42CF2"/>
    <w:rsid w:val="00D42FE7"/>
    <w:rsid w:val="00D4319A"/>
    <w:rsid w:val="00D44A37"/>
    <w:rsid w:val="00D468F8"/>
    <w:rsid w:val="00D475AF"/>
    <w:rsid w:val="00D539EF"/>
    <w:rsid w:val="00D5403A"/>
    <w:rsid w:val="00D541DC"/>
    <w:rsid w:val="00D54C49"/>
    <w:rsid w:val="00D57379"/>
    <w:rsid w:val="00D57953"/>
    <w:rsid w:val="00D602FC"/>
    <w:rsid w:val="00D61273"/>
    <w:rsid w:val="00D61B01"/>
    <w:rsid w:val="00D61ED8"/>
    <w:rsid w:val="00D62647"/>
    <w:rsid w:val="00D637F3"/>
    <w:rsid w:val="00D65079"/>
    <w:rsid w:val="00D65A33"/>
    <w:rsid w:val="00D65CE5"/>
    <w:rsid w:val="00D679DE"/>
    <w:rsid w:val="00D67BCA"/>
    <w:rsid w:val="00D70BD4"/>
    <w:rsid w:val="00D7144D"/>
    <w:rsid w:val="00D71778"/>
    <w:rsid w:val="00D71A29"/>
    <w:rsid w:val="00D71DFF"/>
    <w:rsid w:val="00D728D9"/>
    <w:rsid w:val="00D72BE3"/>
    <w:rsid w:val="00D7328A"/>
    <w:rsid w:val="00D73CA5"/>
    <w:rsid w:val="00D7407F"/>
    <w:rsid w:val="00D76196"/>
    <w:rsid w:val="00D7710C"/>
    <w:rsid w:val="00D80AA2"/>
    <w:rsid w:val="00D819F0"/>
    <w:rsid w:val="00D81F55"/>
    <w:rsid w:val="00D8303D"/>
    <w:rsid w:val="00D836D8"/>
    <w:rsid w:val="00D837DD"/>
    <w:rsid w:val="00D85D56"/>
    <w:rsid w:val="00D864E2"/>
    <w:rsid w:val="00D879D8"/>
    <w:rsid w:val="00D9056F"/>
    <w:rsid w:val="00D905D8"/>
    <w:rsid w:val="00D90D2D"/>
    <w:rsid w:val="00D9111D"/>
    <w:rsid w:val="00D925F8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0B7E"/>
    <w:rsid w:val="00DA18E9"/>
    <w:rsid w:val="00DA1DB6"/>
    <w:rsid w:val="00DA24B0"/>
    <w:rsid w:val="00DA276C"/>
    <w:rsid w:val="00DA4547"/>
    <w:rsid w:val="00DA6B8B"/>
    <w:rsid w:val="00DA6D7E"/>
    <w:rsid w:val="00DA77B6"/>
    <w:rsid w:val="00DB01EF"/>
    <w:rsid w:val="00DB3278"/>
    <w:rsid w:val="00DB3999"/>
    <w:rsid w:val="00DB44BB"/>
    <w:rsid w:val="00DB4A93"/>
    <w:rsid w:val="00DB4C9A"/>
    <w:rsid w:val="00DB4EDF"/>
    <w:rsid w:val="00DB4EFD"/>
    <w:rsid w:val="00DC0744"/>
    <w:rsid w:val="00DC150D"/>
    <w:rsid w:val="00DC372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0CBE"/>
    <w:rsid w:val="00DD2421"/>
    <w:rsid w:val="00DD3EFD"/>
    <w:rsid w:val="00DD4548"/>
    <w:rsid w:val="00DD47E6"/>
    <w:rsid w:val="00DD5A00"/>
    <w:rsid w:val="00DD67B1"/>
    <w:rsid w:val="00DD6EC5"/>
    <w:rsid w:val="00DD6FFB"/>
    <w:rsid w:val="00DE0140"/>
    <w:rsid w:val="00DE1980"/>
    <w:rsid w:val="00DE1CD5"/>
    <w:rsid w:val="00DE1D88"/>
    <w:rsid w:val="00DE1FF7"/>
    <w:rsid w:val="00DE472E"/>
    <w:rsid w:val="00DE509E"/>
    <w:rsid w:val="00DE5A24"/>
    <w:rsid w:val="00DF0350"/>
    <w:rsid w:val="00DF0402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3A5"/>
    <w:rsid w:val="00E066F3"/>
    <w:rsid w:val="00E07225"/>
    <w:rsid w:val="00E0794D"/>
    <w:rsid w:val="00E10770"/>
    <w:rsid w:val="00E10976"/>
    <w:rsid w:val="00E112D7"/>
    <w:rsid w:val="00E144D4"/>
    <w:rsid w:val="00E15A59"/>
    <w:rsid w:val="00E16FAA"/>
    <w:rsid w:val="00E20A19"/>
    <w:rsid w:val="00E20A36"/>
    <w:rsid w:val="00E226B0"/>
    <w:rsid w:val="00E23859"/>
    <w:rsid w:val="00E26AC7"/>
    <w:rsid w:val="00E26D27"/>
    <w:rsid w:val="00E304A8"/>
    <w:rsid w:val="00E306DA"/>
    <w:rsid w:val="00E31857"/>
    <w:rsid w:val="00E3187E"/>
    <w:rsid w:val="00E32FD7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10C1"/>
    <w:rsid w:val="00E51387"/>
    <w:rsid w:val="00E52AF7"/>
    <w:rsid w:val="00E52C11"/>
    <w:rsid w:val="00E52EF1"/>
    <w:rsid w:val="00E545DF"/>
    <w:rsid w:val="00E54A70"/>
    <w:rsid w:val="00E5567C"/>
    <w:rsid w:val="00E5651A"/>
    <w:rsid w:val="00E60434"/>
    <w:rsid w:val="00E60F3A"/>
    <w:rsid w:val="00E60F8D"/>
    <w:rsid w:val="00E622CF"/>
    <w:rsid w:val="00E63075"/>
    <w:rsid w:val="00E6313F"/>
    <w:rsid w:val="00E661FA"/>
    <w:rsid w:val="00E666C3"/>
    <w:rsid w:val="00E66BFF"/>
    <w:rsid w:val="00E66C89"/>
    <w:rsid w:val="00E679F4"/>
    <w:rsid w:val="00E70CC7"/>
    <w:rsid w:val="00E710A0"/>
    <w:rsid w:val="00E71B41"/>
    <w:rsid w:val="00E72F63"/>
    <w:rsid w:val="00E75E00"/>
    <w:rsid w:val="00E76801"/>
    <w:rsid w:val="00E77BA7"/>
    <w:rsid w:val="00E77BA9"/>
    <w:rsid w:val="00E80002"/>
    <w:rsid w:val="00E80157"/>
    <w:rsid w:val="00E806D0"/>
    <w:rsid w:val="00E8200D"/>
    <w:rsid w:val="00E821CA"/>
    <w:rsid w:val="00E83F96"/>
    <w:rsid w:val="00E84385"/>
    <w:rsid w:val="00E84C0F"/>
    <w:rsid w:val="00E852F4"/>
    <w:rsid w:val="00E856FD"/>
    <w:rsid w:val="00E86BB7"/>
    <w:rsid w:val="00E872A5"/>
    <w:rsid w:val="00E92725"/>
    <w:rsid w:val="00E92BDB"/>
    <w:rsid w:val="00E93598"/>
    <w:rsid w:val="00E93FF4"/>
    <w:rsid w:val="00E94CFB"/>
    <w:rsid w:val="00E957B8"/>
    <w:rsid w:val="00E95C74"/>
    <w:rsid w:val="00E961A0"/>
    <w:rsid w:val="00EA00A8"/>
    <w:rsid w:val="00EA0316"/>
    <w:rsid w:val="00EA1B45"/>
    <w:rsid w:val="00EA2D08"/>
    <w:rsid w:val="00EA301A"/>
    <w:rsid w:val="00EA39E4"/>
    <w:rsid w:val="00EA44C7"/>
    <w:rsid w:val="00EA4756"/>
    <w:rsid w:val="00EA52D0"/>
    <w:rsid w:val="00EA5878"/>
    <w:rsid w:val="00EA7128"/>
    <w:rsid w:val="00EB03D9"/>
    <w:rsid w:val="00EB415F"/>
    <w:rsid w:val="00EB4560"/>
    <w:rsid w:val="00EB548A"/>
    <w:rsid w:val="00EB6FBD"/>
    <w:rsid w:val="00EB73B3"/>
    <w:rsid w:val="00EB744B"/>
    <w:rsid w:val="00EB787F"/>
    <w:rsid w:val="00EB7E9B"/>
    <w:rsid w:val="00EC39F6"/>
    <w:rsid w:val="00EC55B3"/>
    <w:rsid w:val="00EC5D3B"/>
    <w:rsid w:val="00EC6862"/>
    <w:rsid w:val="00EC6A0D"/>
    <w:rsid w:val="00ED008A"/>
    <w:rsid w:val="00ED024D"/>
    <w:rsid w:val="00ED03F1"/>
    <w:rsid w:val="00ED0BE9"/>
    <w:rsid w:val="00ED1EB3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14F"/>
    <w:rsid w:val="00ED7C9A"/>
    <w:rsid w:val="00ED7DE9"/>
    <w:rsid w:val="00EE1B7A"/>
    <w:rsid w:val="00EE6A8E"/>
    <w:rsid w:val="00EE6E8A"/>
    <w:rsid w:val="00EE70E6"/>
    <w:rsid w:val="00EE7574"/>
    <w:rsid w:val="00EE7B38"/>
    <w:rsid w:val="00EF0964"/>
    <w:rsid w:val="00EF192F"/>
    <w:rsid w:val="00EF1B2A"/>
    <w:rsid w:val="00EF270A"/>
    <w:rsid w:val="00EF27AA"/>
    <w:rsid w:val="00EF27B8"/>
    <w:rsid w:val="00EF30D1"/>
    <w:rsid w:val="00EF3756"/>
    <w:rsid w:val="00EF3F91"/>
    <w:rsid w:val="00EF44ED"/>
    <w:rsid w:val="00EF5A9C"/>
    <w:rsid w:val="00EF6AE5"/>
    <w:rsid w:val="00EF7076"/>
    <w:rsid w:val="00F0098E"/>
    <w:rsid w:val="00F00AB0"/>
    <w:rsid w:val="00F02353"/>
    <w:rsid w:val="00F02410"/>
    <w:rsid w:val="00F03B68"/>
    <w:rsid w:val="00F03D24"/>
    <w:rsid w:val="00F03D93"/>
    <w:rsid w:val="00F049E4"/>
    <w:rsid w:val="00F051E7"/>
    <w:rsid w:val="00F05AFF"/>
    <w:rsid w:val="00F07DCC"/>
    <w:rsid w:val="00F10010"/>
    <w:rsid w:val="00F1048B"/>
    <w:rsid w:val="00F12019"/>
    <w:rsid w:val="00F128C1"/>
    <w:rsid w:val="00F135C1"/>
    <w:rsid w:val="00F1416C"/>
    <w:rsid w:val="00F14542"/>
    <w:rsid w:val="00F157C9"/>
    <w:rsid w:val="00F178FA"/>
    <w:rsid w:val="00F1795B"/>
    <w:rsid w:val="00F2059C"/>
    <w:rsid w:val="00F235DE"/>
    <w:rsid w:val="00F23B7B"/>
    <w:rsid w:val="00F24EF2"/>
    <w:rsid w:val="00F255DB"/>
    <w:rsid w:val="00F25C59"/>
    <w:rsid w:val="00F27C11"/>
    <w:rsid w:val="00F27CD0"/>
    <w:rsid w:val="00F30597"/>
    <w:rsid w:val="00F318A5"/>
    <w:rsid w:val="00F31E92"/>
    <w:rsid w:val="00F3241D"/>
    <w:rsid w:val="00F3335E"/>
    <w:rsid w:val="00F364EA"/>
    <w:rsid w:val="00F36616"/>
    <w:rsid w:val="00F37973"/>
    <w:rsid w:val="00F41A8E"/>
    <w:rsid w:val="00F41EEA"/>
    <w:rsid w:val="00F42C84"/>
    <w:rsid w:val="00F439CB"/>
    <w:rsid w:val="00F43E51"/>
    <w:rsid w:val="00F443D3"/>
    <w:rsid w:val="00F4441B"/>
    <w:rsid w:val="00F46FBB"/>
    <w:rsid w:val="00F52025"/>
    <w:rsid w:val="00F525F8"/>
    <w:rsid w:val="00F55BB9"/>
    <w:rsid w:val="00F56B46"/>
    <w:rsid w:val="00F57CD7"/>
    <w:rsid w:val="00F600EB"/>
    <w:rsid w:val="00F62030"/>
    <w:rsid w:val="00F62808"/>
    <w:rsid w:val="00F62CAF"/>
    <w:rsid w:val="00F62EF1"/>
    <w:rsid w:val="00F6321C"/>
    <w:rsid w:val="00F63C42"/>
    <w:rsid w:val="00F64415"/>
    <w:rsid w:val="00F64478"/>
    <w:rsid w:val="00F651E4"/>
    <w:rsid w:val="00F6623F"/>
    <w:rsid w:val="00F66888"/>
    <w:rsid w:val="00F66E08"/>
    <w:rsid w:val="00F66FC0"/>
    <w:rsid w:val="00F673A1"/>
    <w:rsid w:val="00F7015C"/>
    <w:rsid w:val="00F704D2"/>
    <w:rsid w:val="00F70F9B"/>
    <w:rsid w:val="00F75196"/>
    <w:rsid w:val="00F754CC"/>
    <w:rsid w:val="00F76871"/>
    <w:rsid w:val="00F7748D"/>
    <w:rsid w:val="00F7773E"/>
    <w:rsid w:val="00F80413"/>
    <w:rsid w:val="00F83E71"/>
    <w:rsid w:val="00F84073"/>
    <w:rsid w:val="00F84141"/>
    <w:rsid w:val="00F844B6"/>
    <w:rsid w:val="00F847D5"/>
    <w:rsid w:val="00F85820"/>
    <w:rsid w:val="00F85E2D"/>
    <w:rsid w:val="00F86F49"/>
    <w:rsid w:val="00F87C16"/>
    <w:rsid w:val="00F90AC6"/>
    <w:rsid w:val="00F91952"/>
    <w:rsid w:val="00F91FA2"/>
    <w:rsid w:val="00F924E8"/>
    <w:rsid w:val="00F9273E"/>
    <w:rsid w:val="00F93543"/>
    <w:rsid w:val="00F93B1C"/>
    <w:rsid w:val="00F94618"/>
    <w:rsid w:val="00F95B3C"/>
    <w:rsid w:val="00F9664C"/>
    <w:rsid w:val="00F96C22"/>
    <w:rsid w:val="00F9770D"/>
    <w:rsid w:val="00F97B5B"/>
    <w:rsid w:val="00FA156C"/>
    <w:rsid w:val="00FA3B15"/>
    <w:rsid w:val="00FA44C0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4E19"/>
    <w:rsid w:val="00FC7444"/>
    <w:rsid w:val="00FC77BE"/>
    <w:rsid w:val="00FC7F37"/>
    <w:rsid w:val="00FD1036"/>
    <w:rsid w:val="00FD44AD"/>
    <w:rsid w:val="00FD592C"/>
    <w:rsid w:val="00FD7DF2"/>
    <w:rsid w:val="00FE2559"/>
    <w:rsid w:val="00FE2964"/>
    <w:rsid w:val="00FE2CE8"/>
    <w:rsid w:val="00FE35CE"/>
    <w:rsid w:val="00FE45C1"/>
    <w:rsid w:val="00FE53CF"/>
    <w:rsid w:val="00FF19D4"/>
    <w:rsid w:val="00FF26FE"/>
    <w:rsid w:val="00FF4243"/>
    <w:rsid w:val="00FF4707"/>
    <w:rsid w:val="00FF59F1"/>
    <w:rsid w:val="00FF5E84"/>
    <w:rsid w:val="00FF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97E0DA"/>
  <w15:docId w15:val="{EF07CC71-6765-450E-9B19-D9CE8A342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character" w:customStyle="1" w:styleId="af5">
    <w:name w:val="Основной текст_"/>
    <w:link w:val="22"/>
    <w:rsid w:val="00B048E3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5"/>
    <w:rsid w:val="00B048E3"/>
    <w:pPr>
      <w:shd w:val="clear" w:color="auto" w:fill="FFFFFF"/>
      <w:spacing w:line="0" w:lineRule="atLeast"/>
      <w:ind w:hanging="400"/>
      <w:jc w:val="left"/>
    </w:pPr>
    <w:rPr>
      <w:spacing w:val="4"/>
    </w:rPr>
  </w:style>
  <w:style w:type="paragraph" w:styleId="af6">
    <w:name w:val="Balloon Text"/>
    <w:basedOn w:val="a0"/>
    <w:link w:val="af7"/>
    <w:rsid w:val="00E622CF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rsid w:val="00E622CF"/>
    <w:rPr>
      <w:rFonts w:ascii="Tahoma" w:hAnsi="Tahoma" w:cs="Tahoma"/>
      <w:sz w:val="16"/>
      <w:szCs w:val="16"/>
    </w:rPr>
  </w:style>
  <w:style w:type="character" w:customStyle="1" w:styleId="af">
    <w:name w:val="Абзац списка Знак"/>
    <w:link w:val="ae"/>
    <w:uiPriority w:val="34"/>
    <w:rsid w:val="00584B49"/>
  </w:style>
  <w:style w:type="character" w:customStyle="1" w:styleId="10">
    <w:name w:val="Заголовок 1 Знак"/>
    <w:basedOn w:val="a1"/>
    <w:link w:val="1"/>
    <w:rsid w:val="003C33E2"/>
    <w:rPr>
      <w:sz w:val="28"/>
    </w:rPr>
  </w:style>
  <w:style w:type="character" w:customStyle="1" w:styleId="bold">
    <w:name w:val="bold"/>
    <w:basedOn w:val="a1"/>
    <w:rsid w:val="00EE7574"/>
  </w:style>
  <w:style w:type="paragraph" w:customStyle="1" w:styleId="formattext">
    <w:name w:val="formattext"/>
    <w:rsid w:val="00D602FC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b">
    <w:name w:val="Нижний колонтитул Знак"/>
    <w:basedOn w:val="a1"/>
    <w:link w:val="aa"/>
    <w:uiPriority w:val="99"/>
    <w:rsid w:val="00E679F4"/>
  </w:style>
  <w:style w:type="paragraph" w:customStyle="1" w:styleId="Default">
    <w:name w:val="Default"/>
    <w:rsid w:val="004002DA"/>
    <w:pPr>
      <w:autoSpaceDE w:val="0"/>
      <w:autoSpaceDN w:val="0"/>
      <w:adjustRightInd w:val="0"/>
    </w:pPr>
    <w:rPr>
      <w:rFonts w:ascii="MetaPro" w:hAnsi="MetaPro" w:cs="MetaPro"/>
      <w:color w:val="000000"/>
      <w:sz w:val="24"/>
      <w:szCs w:val="24"/>
    </w:rPr>
  </w:style>
  <w:style w:type="character" w:customStyle="1" w:styleId="A30">
    <w:name w:val="A3"/>
    <w:uiPriority w:val="99"/>
    <w:rsid w:val="004002DA"/>
    <w:rPr>
      <w:rFonts w:cs="MetaPro"/>
      <w:color w:val="000000"/>
      <w:sz w:val="22"/>
      <w:szCs w:val="22"/>
    </w:rPr>
  </w:style>
  <w:style w:type="paragraph" w:customStyle="1" w:styleId="-2">
    <w:name w:val="ТЗ - ур.2ой"/>
    <w:basedOn w:val="ae"/>
    <w:link w:val="-20"/>
    <w:qFormat/>
    <w:rsid w:val="007F7533"/>
    <w:pPr>
      <w:ind w:left="360" w:hanging="360"/>
    </w:pPr>
    <w:rPr>
      <w:sz w:val="24"/>
      <w:szCs w:val="24"/>
    </w:rPr>
  </w:style>
  <w:style w:type="character" w:customStyle="1" w:styleId="-20">
    <w:name w:val="ТЗ - ур.2ой Знак"/>
    <w:basedOn w:val="af"/>
    <w:link w:val="-2"/>
    <w:rsid w:val="007F7533"/>
    <w:rPr>
      <w:sz w:val="24"/>
      <w:szCs w:val="24"/>
    </w:rPr>
  </w:style>
  <w:style w:type="character" w:styleId="af8">
    <w:name w:val="annotation reference"/>
    <w:basedOn w:val="a1"/>
    <w:semiHidden/>
    <w:unhideWhenUsed/>
    <w:rsid w:val="00977181"/>
    <w:rPr>
      <w:sz w:val="16"/>
      <w:szCs w:val="16"/>
    </w:rPr>
  </w:style>
  <w:style w:type="paragraph" w:styleId="af9">
    <w:name w:val="annotation text"/>
    <w:basedOn w:val="a0"/>
    <w:link w:val="afa"/>
    <w:semiHidden/>
    <w:unhideWhenUsed/>
    <w:rsid w:val="00977181"/>
  </w:style>
  <w:style w:type="character" w:customStyle="1" w:styleId="afa">
    <w:name w:val="Текст примечания Знак"/>
    <w:basedOn w:val="a1"/>
    <w:link w:val="af9"/>
    <w:semiHidden/>
    <w:rsid w:val="00977181"/>
  </w:style>
  <w:style w:type="paragraph" w:styleId="afb">
    <w:name w:val="annotation subject"/>
    <w:basedOn w:val="af9"/>
    <w:next w:val="af9"/>
    <w:link w:val="afc"/>
    <w:semiHidden/>
    <w:unhideWhenUsed/>
    <w:rsid w:val="00977181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9771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4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8321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07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56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BABABA"/>
                        <w:left w:val="single" w:sz="6" w:space="8" w:color="BABABA"/>
                        <w:bottom w:val="single" w:sz="6" w:space="8" w:color="BABABA"/>
                        <w:right w:val="single" w:sz="6" w:space="8" w:color="BABABA"/>
                      </w:divBdr>
                      <w:divsChild>
                        <w:div w:id="180284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369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914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7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548E8-FE1D-4597-8503-B59D393A1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DE8CEA-00DB-49AD-856C-CAFE1F2A1D1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778FBD83-D350-4900-B162-6F0D3198CC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CE3E04-9D41-42A8-B88F-522537920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Титов Олег Владимирович</cp:lastModifiedBy>
  <cp:revision>11</cp:revision>
  <cp:lastPrinted>2022-08-02T10:36:00Z</cp:lastPrinted>
  <dcterms:created xsi:type="dcterms:W3CDTF">2021-09-08T10:24:00Z</dcterms:created>
  <dcterms:modified xsi:type="dcterms:W3CDTF">2022-10-20T10:51:00Z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